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F745C" w14:textId="77777777"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14:paraId="7CAFD2A6" w14:textId="77777777"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14:paraId="0031135C" w14:textId="1154A104"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sidR="001E2121" w:rsidRPr="001E2121">
        <w:rPr>
          <w:rFonts w:ascii="GHEA Grapalat" w:hAnsi="GHEA Grapalat"/>
          <w:i w:val="0"/>
          <w:sz w:val="24"/>
          <w:szCs w:val="24"/>
        </w:rPr>
        <w:t>0</w:t>
      </w:r>
      <w:r w:rsidR="00612F1E">
        <w:rPr>
          <w:rFonts w:ascii="GHEA Grapalat" w:hAnsi="GHEA Grapalat"/>
          <w:i w:val="0"/>
          <w:sz w:val="24"/>
          <w:szCs w:val="24"/>
          <w:lang w:val="hy-AM"/>
        </w:rPr>
        <w:t>9</w:t>
      </w:r>
      <w:r w:rsidR="00792156">
        <w:rPr>
          <w:rFonts w:ascii="GHEA Grapalat" w:hAnsi="GHEA Grapalat"/>
          <w:i w:val="0"/>
          <w:sz w:val="24"/>
          <w:szCs w:val="24"/>
        </w:rPr>
        <w:t>-</w:t>
      </w:r>
      <w:r w:rsidR="001E2121">
        <w:rPr>
          <w:rFonts w:ascii="GHEA Grapalat" w:hAnsi="GHEA Grapalat"/>
          <w:i w:val="0"/>
          <w:sz w:val="24"/>
          <w:szCs w:val="24"/>
        </w:rPr>
        <w:t xml:space="preserve">го </w:t>
      </w:r>
      <w:proofErr w:type="spellStart"/>
      <w:r w:rsidR="001E2121" w:rsidRPr="001E2121">
        <w:rPr>
          <w:rFonts w:ascii="GHEA Grapalat" w:hAnsi="GHEA Grapalat"/>
          <w:i w:val="0"/>
          <w:sz w:val="24"/>
          <w:szCs w:val="24"/>
        </w:rPr>
        <w:t>июль</w:t>
      </w:r>
      <w:r w:rsidR="001E2121">
        <w:rPr>
          <w:rFonts w:ascii="GHEA Grapalat" w:hAnsi="GHEA Grapalat"/>
          <w:i w:val="0"/>
          <w:sz w:val="24"/>
          <w:szCs w:val="24"/>
        </w:rPr>
        <w:t>я</w:t>
      </w:r>
      <w:proofErr w:type="spellEnd"/>
      <w:r w:rsidR="001E2121">
        <w:rPr>
          <w:rFonts w:ascii="GHEA Grapalat" w:hAnsi="GHEA Grapalat"/>
          <w:i w:val="0"/>
          <w:sz w:val="24"/>
          <w:szCs w:val="24"/>
        </w:rPr>
        <w:t xml:space="preserve"> </w:t>
      </w:r>
      <w:r w:rsidR="00FE0DE3">
        <w:rPr>
          <w:rFonts w:ascii="GHEA Grapalat" w:hAnsi="GHEA Grapalat"/>
          <w:i w:val="0"/>
          <w:sz w:val="24"/>
          <w:szCs w:val="24"/>
        </w:rPr>
        <w:t>202</w:t>
      </w:r>
      <w:r w:rsidR="00CC689E">
        <w:rPr>
          <w:rFonts w:ascii="GHEA Grapalat" w:hAnsi="GHEA Grapalat"/>
          <w:i w:val="0"/>
          <w:sz w:val="24"/>
          <w:szCs w:val="24"/>
        </w:rPr>
        <w:t>5</w:t>
      </w:r>
      <w:r>
        <w:rPr>
          <w:rFonts w:ascii="GHEA Grapalat" w:hAnsi="GHEA Grapalat"/>
          <w:i w:val="0"/>
          <w:sz w:val="24"/>
          <w:szCs w:val="24"/>
        </w:rPr>
        <w:t xml:space="preserve"> года номер 1 </w:t>
      </w:r>
    </w:p>
    <w:p w14:paraId="75C05702" w14:textId="7B517AB3"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612F1E">
        <w:rPr>
          <w:rFonts w:ascii="GHEA Grapalat" w:hAnsi="GHEA Grapalat"/>
          <w:b/>
          <w:i w:val="0"/>
          <w:sz w:val="24"/>
          <w:szCs w:val="24"/>
        </w:rPr>
        <w:t>ԳՀԾՁԲ-ՀՎԿԱԿ-2025-51</w:t>
      </w:r>
      <w:r>
        <w:rPr>
          <w:rFonts w:ascii="GHEA Grapalat" w:hAnsi="GHEA Grapalat"/>
          <w:b/>
          <w:i w:val="0"/>
          <w:sz w:val="24"/>
          <w:szCs w:val="24"/>
        </w:rPr>
        <w:t>»</w:t>
      </w:r>
    </w:p>
    <w:p w14:paraId="6ED6D678" w14:textId="77777777" w:rsidR="00FE0DE3" w:rsidRDefault="00FE0DE3" w:rsidP="00FE0DE3">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14:paraId="42EEB3A7" w14:textId="3F31E93C" w:rsidR="00FE0DE3" w:rsidRPr="00542ADF" w:rsidRDefault="00FE0DE3" w:rsidP="00FE0DE3">
      <w:pPr>
        <w:pStyle w:val="a3"/>
        <w:widowControl w:val="0"/>
        <w:spacing w:line="240" w:lineRule="auto"/>
        <w:ind w:firstLine="567"/>
        <w:rPr>
          <w:rFonts w:ascii="GHEA Grapalat" w:hAnsi="GHEA Grapalat"/>
          <w:b/>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w:t>
      </w:r>
      <w:r w:rsidR="00612F1E">
        <w:rPr>
          <w:rFonts w:ascii="GHEA Grapalat" w:hAnsi="GHEA Grapalat"/>
          <w:b/>
          <w:i w:val="0"/>
          <w:sz w:val="24"/>
          <w:szCs w:val="24"/>
        </w:rPr>
        <w:t xml:space="preserve">на предоставление услуг по обслуживанию вентиляционной системы. </w:t>
      </w:r>
    </w:p>
    <w:p w14:paraId="5A6EE376" w14:textId="77777777" w:rsidR="00357D48" w:rsidRPr="009044F1" w:rsidRDefault="00A20B69"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6B18FEE1" w14:textId="77777777" w:rsidR="008B069D" w:rsidRDefault="00052084" w:rsidP="00FE0DE3">
      <w:pPr>
        <w:pStyle w:val="a3"/>
        <w:widowControl w:val="0"/>
        <w:spacing w:line="240" w:lineRule="auto"/>
        <w:ind w:firstLine="567"/>
        <w:contextualSpacing/>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38F6F5D9" w14:textId="77777777" w:rsidR="00357D48" w:rsidRPr="003F762C" w:rsidRDefault="00EE73A8" w:rsidP="00FE0DE3">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75426643" w14:textId="77777777" w:rsidR="0067579A" w:rsidRPr="00D5443D" w:rsidRDefault="00357D48" w:rsidP="00FE0DE3">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0F5A0FC7" w14:textId="27BD5B73" w:rsidR="009216D6" w:rsidRPr="008B659E" w:rsidRDefault="009216D6" w:rsidP="008B659E">
      <w:pPr>
        <w:pStyle w:val="a3"/>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sidR="00B1012E">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00B1012E" w:rsidRPr="00535F40">
        <w:rPr>
          <w:rFonts w:ascii="GHEA Grapalat" w:hAnsi="GHEA Grapalat"/>
          <w:b/>
          <w:i w:val="0"/>
          <w:spacing w:val="6"/>
          <w:sz w:val="24"/>
          <w:szCs w:val="24"/>
        </w:rPr>
        <w:t xml:space="preserve"> г. Ереван, </w:t>
      </w:r>
      <w:r w:rsidR="00535F40">
        <w:rPr>
          <w:rFonts w:ascii="GHEA Grapalat" w:hAnsi="GHEA Grapalat"/>
          <w:b/>
          <w:i w:val="0"/>
          <w:spacing w:val="6"/>
          <w:sz w:val="24"/>
          <w:szCs w:val="24"/>
        </w:rPr>
        <w:t xml:space="preserve">ул. </w:t>
      </w:r>
      <w:r w:rsidR="008B659E" w:rsidRPr="00535F40">
        <w:rPr>
          <w:rFonts w:ascii="GHEA Grapalat" w:hAnsi="GHEA Grapalat"/>
          <w:b/>
          <w:i w:val="0"/>
          <w:spacing w:val="6"/>
          <w:sz w:val="24"/>
          <w:szCs w:val="24"/>
        </w:rPr>
        <w:t xml:space="preserve">М. </w:t>
      </w:r>
      <w:proofErr w:type="spellStart"/>
      <w:r w:rsidR="008B659E" w:rsidRPr="00535F40">
        <w:rPr>
          <w:rFonts w:ascii="GHEA Grapalat" w:hAnsi="GHEA Grapalat"/>
          <w:b/>
          <w:i w:val="0"/>
          <w:spacing w:val="6"/>
          <w:sz w:val="24"/>
          <w:szCs w:val="24"/>
        </w:rPr>
        <w:t>Гераци</w:t>
      </w:r>
      <w:proofErr w:type="spellEnd"/>
      <w:r w:rsidR="008B659E" w:rsidRPr="00535F40">
        <w:rPr>
          <w:rFonts w:ascii="GHEA Grapalat" w:hAnsi="GHEA Grapalat"/>
          <w:b/>
          <w:i w:val="0"/>
          <w:spacing w:val="6"/>
          <w:sz w:val="24"/>
          <w:szCs w:val="24"/>
        </w:rPr>
        <w:t xml:space="preserve">, </w:t>
      </w:r>
      <w:r w:rsidR="00535F40">
        <w:rPr>
          <w:rFonts w:ascii="GHEA Grapalat" w:hAnsi="GHEA Grapalat"/>
          <w:b/>
          <w:i w:val="0"/>
          <w:spacing w:val="6"/>
          <w:sz w:val="24"/>
          <w:szCs w:val="24"/>
        </w:rPr>
        <w:t xml:space="preserve">д. </w:t>
      </w:r>
      <w:r w:rsidR="008B659E" w:rsidRPr="00535F40">
        <w:rPr>
          <w:rFonts w:ascii="GHEA Grapalat" w:hAnsi="GHEA Grapalat"/>
          <w:b/>
          <w:i w:val="0"/>
          <w:spacing w:val="6"/>
          <w:sz w:val="24"/>
          <w:szCs w:val="24"/>
        </w:rPr>
        <w:t>12</w:t>
      </w:r>
      <w:r w:rsidR="008B659E">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00535F40" w:rsidRPr="00535F40">
        <w:rPr>
          <w:rFonts w:ascii="GHEA Grapalat" w:hAnsi="GHEA Grapalat"/>
          <w:b/>
          <w:i w:val="0"/>
          <w:sz w:val="24"/>
          <w:szCs w:val="24"/>
        </w:rPr>
        <w:t>1</w:t>
      </w:r>
      <w:r w:rsidR="001E2121">
        <w:rPr>
          <w:rFonts w:ascii="GHEA Grapalat" w:hAnsi="GHEA Grapalat"/>
          <w:b/>
          <w:i w:val="0"/>
          <w:sz w:val="24"/>
          <w:szCs w:val="24"/>
          <w:lang w:val="hy-AM"/>
        </w:rPr>
        <w:t>6</w:t>
      </w:r>
      <w:r w:rsidR="00535F40" w:rsidRPr="00535F40">
        <w:rPr>
          <w:rFonts w:ascii="GHEA Grapalat" w:hAnsi="GHEA Grapalat"/>
          <w:b/>
          <w:i w:val="0"/>
          <w:sz w:val="24"/>
          <w:szCs w:val="24"/>
        </w:rPr>
        <w:t>:</w:t>
      </w:r>
      <w:r w:rsidR="00612F1E">
        <w:rPr>
          <w:rFonts w:ascii="GHEA Grapalat" w:hAnsi="GHEA Grapalat"/>
          <w:b/>
          <w:i w:val="0"/>
          <w:sz w:val="24"/>
          <w:szCs w:val="24"/>
          <w:lang w:val="hy-AM"/>
        </w:rPr>
        <w:t>45</w:t>
      </w:r>
      <w:r w:rsidR="00535F40" w:rsidRPr="00535F40">
        <w:rPr>
          <w:rFonts w:ascii="GHEA Grapalat" w:hAnsi="GHEA Grapalat"/>
          <w:b/>
          <w:i w:val="0"/>
          <w:sz w:val="24"/>
          <w:szCs w:val="24"/>
        </w:rPr>
        <w:t xml:space="preserve"> </w:t>
      </w:r>
      <w:r w:rsidRPr="00535F40">
        <w:rPr>
          <w:rFonts w:ascii="GHEA Grapalat" w:hAnsi="GHEA Grapalat"/>
          <w:b/>
          <w:i w:val="0"/>
          <w:sz w:val="24"/>
          <w:szCs w:val="24"/>
        </w:rPr>
        <w:t xml:space="preserve">часов </w:t>
      </w:r>
      <w:r w:rsidR="001E2121">
        <w:rPr>
          <w:rFonts w:ascii="GHEA Grapalat" w:hAnsi="GHEA Grapalat"/>
          <w:b/>
          <w:i w:val="0"/>
          <w:sz w:val="24"/>
          <w:szCs w:val="24"/>
          <w:lang w:val="hy-AM"/>
        </w:rPr>
        <w:t>1</w:t>
      </w:r>
      <w:r w:rsidR="009C4252">
        <w:rPr>
          <w:rFonts w:ascii="GHEA Grapalat" w:hAnsi="GHEA Grapalat"/>
          <w:b/>
          <w:i w:val="0"/>
          <w:sz w:val="24"/>
          <w:szCs w:val="24"/>
          <w:lang w:val="hy-AM"/>
        </w:rPr>
        <w:t>4</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14:paraId="0D1C0D74" w14:textId="036AD9C0" w:rsidR="009216D6" w:rsidRDefault="009216D6" w:rsidP="00FE0DE3">
      <w:pPr>
        <w:pStyle w:val="a3"/>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r w:rsidR="00535F40" w:rsidRPr="0012656E">
        <w:rPr>
          <w:rFonts w:ascii="GHEA Grapalat" w:hAnsi="GHEA Grapalat"/>
          <w:b/>
          <w:i w:val="0"/>
          <w:sz w:val="24"/>
          <w:szCs w:val="24"/>
        </w:rPr>
        <w:t xml:space="preserve">г. Ереван, ул. М. </w:t>
      </w:r>
      <w:proofErr w:type="spellStart"/>
      <w:r w:rsidR="00535F40" w:rsidRPr="0012656E">
        <w:rPr>
          <w:rFonts w:ascii="GHEA Grapalat" w:hAnsi="GHEA Grapalat"/>
          <w:b/>
          <w:i w:val="0"/>
          <w:sz w:val="24"/>
          <w:szCs w:val="24"/>
        </w:rPr>
        <w:t>Гераци</w:t>
      </w:r>
      <w:proofErr w:type="spellEnd"/>
      <w:r w:rsidR="00535F40" w:rsidRPr="0012656E">
        <w:rPr>
          <w:rFonts w:ascii="GHEA Grapalat" w:hAnsi="GHEA Grapalat"/>
          <w:b/>
          <w:i w:val="0"/>
          <w:sz w:val="24"/>
          <w:szCs w:val="24"/>
        </w:rPr>
        <w:t>, д. 12</w:t>
      </w:r>
      <w:r w:rsidRPr="0012656E">
        <w:rPr>
          <w:rFonts w:ascii="GHEA Grapalat" w:hAnsi="GHEA Grapalat"/>
          <w:b/>
          <w:i w:val="0"/>
          <w:sz w:val="24"/>
          <w:szCs w:val="24"/>
        </w:rPr>
        <w:t xml:space="preserve">, в </w:t>
      </w:r>
      <w:r w:rsidR="0012656E" w:rsidRPr="0012656E">
        <w:rPr>
          <w:rFonts w:ascii="GHEA Grapalat" w:hAnsi="GHEA Grapalat"/>
          <w:b/>
          <w:i w:val="0"/>
          <w:sz w:val="24"/>
          <w:szCs w:val="24"/>
        </w:rPr>
        <w:t>1</w:t>
      </w:r>
      <w:r w:rsidR="001E2121">
        <w:rPr>
          <w:rFonts w:ascii="GHEA Grapalat" w:hAnsi="GHEA Grapalat"/>
          <w:b/>
          <w:i w:val="0"/>
          <w:sz w:val="24"/>
          <w:szCs w:val="24"/>
          <w:lang w:val="hy-AM"/>
        </w:rPr>
        <w:t>6</w:t>
      </w:r>
      <w:r w:rsidR="0012656E" w:rsidRPr="0012656E">
        <w:rPr>
          <w:rFonts w:ascii="GHEA Grapalat" w:hAnsi="GHEA Grapalat"/>
          <w:b/>
          <w:i w:val="0"/>
          <w:sz w:val="24"/>
          <w:szCs w:val="24"/>
        </w:rPr>
        <w:t>:</w:t>
      </w:r>
      <w:r w:rsidR="00612F1E">
        <w:rPr>
          <w:rFonts w:ascii="GHEA Grapalat" w:hAnsi="GHEA Grapalat"/>
          <w:b/>
          <w:i w:val="0"/>
          <w:sz w:val="24"/>
          <w:szCs w:val="24"/>
          <w:lang w:val="hy-AM"/>
        </w:rPr>
        <w:t>45</w:t>
      </w:r>
      <w:r w:rsidRPr="0012656E">
        <w:rPr>
          <w:rFonts w:ascii="GHEA Grapalat" w:hAnsi="GHEA Grapalat"/>
          <w:b/>
          <w:i w:val="0"/>
          <w:sz w:val="24"/>
          <w:szCs w:val="24"/>
        </w:rPr>
        <w:t xml:space="preserve"> </w:t>
      </w:r>
      <w:r w:rsidR="0012656E" w:rsidRPr="0012656E">
        <w:rPr>
          <w:rFonts w:ascii="GHEA Grapalat" w:hAnsi="GHEA Grapalat"/>
          <w:b/>
          <w:i w:val="0"/>
          <w:sz w:val="24"/>
          <w:szCs w:val="24"/>
        </w:rPr>
        <w:t xml:space="preserve">часов </w:t>
      </w:r>
      <w:r w:rsidR="001E2121">
        <w:rPr>
          <w:rFonts w:ascii="GHEA Grapalat" w:hAnsi="GHEA Grapalat"/>
          <w:b/>
          <w:i w:val="0"/>
          <w:sz w:val="24"/>
          <w:szCs w:val="24"/>
          <w:lang w:val="hy-AM"/>
        </w:rPr>
        <w:t>23</w:t>
      </w:r>
      <w:r w:rsidR="00527AFE">
        <w:rPr>
          <w:rFonts w:ascii="GHEA Grapalat" w:hAnsi="GHEA Grapalat"/>
          <w:b/>
          <w:i w:val="0"/>
          <w:sz w:val="24"/>
          <w:szCs w:val="24"/>
        </w:rPr>
        <w:t xml:space="preserve"> </w:t>
      </w:r>
      <w:proofErr w:type="spellStart"/>
      <w:r w:rsidR="001E2121" w:rsidRPr="001E2121">
        <w:rPr>
          <w:rFonts w:ascii="GHEA Grapalat" w:hAnsi="GHEA Grapalat"/>
          <w:b/>
          <w:i w:val="0"/>
          <w:sz w:val="24"/>
          <w:szCs w:val="24"/>
        </w:rPr>
        <w:t>июль</w:t>
      </w:r>
      <w:r w:rsidR="00527AFE">
        <w:rPr>
          <w:rFonts w:ascii="GHEA Grapalat" w:hAnsi="GHEA Grapalat"/>
          <w:b/>
          <w:i w:val="0"/>
          <w:sz w:val="24"/>
          <w:szCs w:val="24"/>
        </w:rPr>
        <w:t>я</w:t>
      </w:r>
      <w:proofErr w:type="spellEnd"/>
      <w:r w:rsidR="00CC689E">
        <w:rPr>
          <w:rFonts w:ascii="GHEA Grapalat" w:hAnsi="GHEA Grapalat"/>
          <w:b/>
          <w:i w:val="0"/>
          <w:sz w:val="24"/>
          <w:szCs w:val="24"/>
        </w:rPr>
        <w:t xml:space="preserve"> 2025</w:t>
      </w:r>
      <w:r w:rsidR="0012656E" w:rsidRPr="0012656E">
        <w:rPr>
          <w:rFonts w:ascii="GHEA Grapalat" w:hAnsi="GHEA Grapalat"/>
          <w:b/>
          <w:i w:val="0"/>
          <w:sz w:val="24"/>
          <w:szCs w:val="24"/>
        </w:rPr>
        <w:t xml:space="preserve"> года.</w:t>
      </w:r>
    </w:p>
    <w:p w14:paraId="083CCB8C" w14:textId="77777777" w:rsidR="00F95DBF" w:rsidRPr="001B32D9" w:rsidRDefault="00F95DBF" w:rsidP="00FE0DE3">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1F597A60" w14:textId="0FCAB8B4" w:rsidR="004C7808" w:rsidRDefault="00754697" w:rsidP="00C92625">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1E2121">
        <w:rPr>
          <w:rFonts w:ascii="GHEA Grapalat" w:hAnsi="GHEA Grapalat"/>
          <w:b/>
          <w:i w:val="0"/>
          <w:sz w:val="24"/>
          <w:szCs w:val="24"/>
        </w:rPr>
        <w:t>Зина Товмасян</w:t>
      </w:r>
      <w:r w:rsidR="004C7808">
        <w:rPr>
          <w:rFonts w:ascii="GHEA Grapalat" w:hAnsi="GHEA Grapalat"/>
          <w:i w:val="0"/>
          <w:sz w:val="24"/>
          <w:szCs w:val="24"/>
        </w:rPr>
        <w:t>.</w:t>
      </w:r>
    </w:p>
    <w:p w14:paraId="46B87769" w14:textId="77777777" w:rsidR="00C92625" w:rsidRDefault="00C92625" w:rsidP="004C7808">
      <w:pPr>
        <w:pStyle w:val="a3"/>
        <w:spacing w:line="240" w:lineRule="auto"/>
        <w:ind w:firstLine="0"/>
        <w:rPr>
          <w:rFonts w:ascii="GHEA Grapalat" w:hAnsi="GHEA Grapalat"/>
          <w:i w:val="0"/>
          <w:sz w:val="24"/>
          <w:szCs w:val="24"/>
        </w:rPr>
      </w:pPr>
    </w:p>
    <w:p w14:paraId="2DC9DC60" w14:textId="36FBD2F3" w:rsidR="004C7808" w:rsidRPr="001E2121" w:rsidRDefault="004C7808" w:rsidP="004C7808">
      <w:pPr>
        <w:pStyle w:val="a3"/>
        <w:spacing w:line="240" w:lineRule="auto"/>
        <w:ind w:firstLine="0"/>
        <w:rPr>
          <w:rFonts w:ascii="GHEA Grapalat" w:hAnsi="GHEA Grapalat"/>
          <w:i w:val="0"/>
          <w:sz w:val="24"/>
          <w:szCs w:val="24"/>
          <w:u w:val="single"/>
          <w:lang w:val="hy-AM"/>
        </w:rPr>
      </w:pPr>
      <w:r>
        <w:rPr>
          <w:rFonts w:ascii="GHEA Grapalat" w:hAnsi="GHEA Grapalat"/>
          <w:i w:val="0"/>
          <w:sz w:val="24"/>
          <w:szCs w:val="24"/>
        </w:rPr>
        <w:t xml:space="preserve">Телефон: </w:t>
      </w:r>
      <w:r>
        <w:rPr>
          <w:rFonts w:ascii="GHEA Grapalat" w:hAnsi="GHEA Grapalat"/>
          <w:b/>
          <w:i w:val="0"/>
          <w:sz w:val="24"/>
          <w:szCs w:val="24"/>
        </w:rPr>
        <w:t>012-80-80-83 (6014)</w:t>
      </w:r>
      <w:r w:rsidR="001E2121">
        <w:rPr>
          <w:rFonts w:ascii="GHEA Grapalat" w:hAnsi="GHEA Grapalat"/>
          <w:b/>
          <w:i w:val="0"/>
          <w:sz w:val="24"/>
          <w:szCs w:val="24"/>
          <w:lang w:val="hy-AM"/>
        </w:rPr>
        <w:t xml:space="preserve">  091 886-843</w:t>
      </w:r>
    </w:p>
    <w:p w14:paraId="34181190" w14:textId="77777777" w:rsidR="004C7808" w:rsidRDefault="004C7808" w:rsidP="004C7808">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14:paraId="1A668E1E" w14:textId="77777777" w:rsidR="004C7808" w:rsidRPr="004C7808" w:rsidRDefault="004C7808">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Pr="004C7808">
        <w:rPr>
          <w:rFonts w:ascii="GHEA Grapalat" w:hAnsi="GHEA Grapalat"/>
        </w:rPr>
        <w:br w:type="page"/>
      </w:r>
    </w:p>
    <w:p w14:paraId="6B66CF57" w14:textId="77777777" w:rsidR="004C7808" w:rsidRDefault="004C7808">
      <w:pPr>
        <w:rPr>
          <w:rFonts w:ascii="GHEA Grapalat" w:hAnsi="GHEA Grapalat"/>
          <w:i/>
        </w:rPr>
      </w:pPr>
    </w:p>
    <w:p w14:paraId="622D3085" w14:textId="77777777" w:rsidR="0041256C" w:rsidRPr="005B26C2" w:rsidRDefault="0041256C" w:rsidP="0041256C">
      <w:pPr>
        <w:pStyle w:val="aa"/>
        <w:widowControl w:val="0"/>
        <w:spacing w:after="0"/>
        <w:ind w:firstLine="567"/>
        <w:contextualSpacing/>
        <w:jc w:val="right"/>
        <w:rPr>
          <w:rFonts w:ascii="GHEA Grapalat" w:hAnsi="GHEA Grapalat" w:cs="Sylfaen"/>
        </w:rPr>
      </w:pPr>
      <w:r w:rsidRPr="005B26C2">
        <w:rPr>
          <w:rFonts w:ascii="GHEA Grapalat" w:hAnsi="GHEA Grapalat"/>
        </w:rPr>
        <w:t>Утверждено</w:t>
      </w:r>
    </w:p>
    <w:p w14:paraId="7AAB3827" w14:textId="18C5BDCA" w:rsidR="0041256C" w:rsidRPr="00BB6E4B" w:rsidRDefault="0041256C" w:rsidP="0041256C">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Решением Оценочной комиссии запроса котировок</w:t>
      </w:r>
      <w:r w:rsidRPr="005B26C2">
        <w:rPr>
          <w:rFonts w:ascii="GHEA Grapalat" w:hAnsi="GHEA Grapalat" w:cs="Sylfaen"/>
          <w:sz w:val="22"/>
          <w:szCs w:val="22"/>
        </w:rPr>
        <w:br/>
      </w:r>
      <w:r w:rsidRPr="00BB6E4B">
        <w:rPr>
          <w:rFonts w:ascii="GHEA Grapalat" w:hAnsi="GHEA Grapalat"/>
          <w:sz w:val="22"/>
          <w:szCs w:val="22"/>
        </w:rPr>
        <w:t>под кодом «</w:t>
      </w:r>
      <w:r w:rsidR="00612F1E">
        <w:rPr>
          <w:rFonts w:ascii="GHEA Grapalat" w:hAnsi="GHEA Grapalat"/>
          <w:sz w:val="22"/>
          <w:szCs w:val="22"/>
        </w:rPr>
        <w:t>ԳՀԾՁԲ-ՀՎԿԱԿ-2025-51</w:t>
      </w:r>
      <w:r w:rsidRPr="00BB6E4B">
        <w:rPr>
          <w:rFonts w:ascii="GHEA Grapalat" w:hAnsi="GHEA Grapalat"/>
          <w:sz w:val="22"/>
          <w:szCs w:val="22"/>
        </w:rPr>
        <w:t>»</w:t>
      </w:r>
      <w:r w:rsidRPr="00BB6E4B">
        <w:rPr>
          <w:rFonts w:ascii="GHEA Grapalat" w:hAnsi="GHEA Grapalat"/>
          <w:sz w:val="22"/>
          <w:szCs w:val="22"/>
        </w:rPr>
        <w:br/>
        <w:t xml:space="preserve">  № </w:t>
      </w:r>
      <w:r>
        <w:rPr>
          <w:rFonts w:ascii="GHEA Grapalat" w:hAnsi="GHEA Grapalat"/>
          <w:sz w:val="22"/>
          <w:szCs w:val="22"/>
          <w:lang w:val="hy-AM"/>
        </w:rPr>
        <w:t>1</w:t>
      </w:r>
      <w:r w:rsidRPr="00BB6E4B">
        <w:rPr>
          <w:rFonts w:ascii="GHEA Grapalat" w:hAnsi="GHEA Grapalat"/>
          <w:sz w:val="22"/>
          <w:szCs w:val="22"/>
        </w:rPr>
        <w:t xml:space="preserve"> от </w:t>
      </w:r>
      <w:r w:rsidR="001E2121" w:rsidRPr="001E2121">
        <w:rPr>
          <w:rFonts w:ascii="GHEA Grapalat" w:hAnsi="GHEA Grapalat"/>
          <w:sz w:val="22"/>
          <w:szCs w:val="22"/>
        </w:rPr>
        <w:t>0</w:t>
      </w:r>
      <w:r w:rsidR="00612F1E">
        <w:rPr>
          <w:rFonts w:ascii="GHEA Grapalat" w:hAnsi="GHEA Grapalat"/>
          <w:sz w:val="22"/>
          <w:szCs w:val="22"/>
          <w:lang w:val="hy-AM"/>
        </w:rPr>
        <w:t>9</w:t>
      </w:r>
      <w:r w:rsidR="00527AFE">
        <w:rPr>
          <w:rFonts w:ascii="GHEA Grapalat" w:hAnsi="GHEA Grapalat"/>
          <w:sz w:val="22"/>
          <w:szCs w:val="22"/>
        </w:rPr>
        <w:t xml:space="preserve"> </w:t>
      </w:r>
      <w:proofErr w:type="spellStart"/>
      <w:r w:rsidR="001E2121" w:rsidRPr="001E2121">
        <w:rPr>
          <w:rFonts w:ascii="GHEA Grapalat" w:hAnsi="GHEA Grapalat"/>
          <w:sz w:val="22"/>
          <w:szCs w:val="22"/>
        </w:rPr>
        <w:t>июль</w:t>
      </w:r>
      <w:r w:rsidR="00527AFE">
        <w:rPr>
          <w:rFonts w:ascii="GHEA Grapalat" w:hAnsi="GHEA Grapalat"/>
          <w:sz w:val="22"/>
          <w:szCs w:val="22"/>
        </w:rPr>
        <w:t>я</w:t>
      </w:r>
      <w:proofErr w:type="spellEnd"/>
      <w:r w:rsidR="001734A4">
        <w:rPr>
          <w:rFonts w:ascii="GHEA Grapalat" w:hAnsi="GHEA Grapalat"/>
          <w:sz w:val="22"/>
          <w:szCs w:val="22"/>
        </w:rPr>
        <w:t xml:space="preserve"> 2025</w:t>
      </w:r>
      <w:r w:rsidRPr="00BB6E4B">
        <w:rPr>
          <w:rFonts w:ascii="GHEA Grapalat" w:hAnsi="GHEA Grapalat"/>
          <w:sz w:val="22"/>
          <w:szCs w:val="22"/>
        </w:rPr>
        <w:t xml:space="preserve"> г</w:t>
      </w:r>
      <w:r w:rsidRPr="00BB6E4B">
        <w:rPr>
          <w:rFonts w:ascii="GHEA Grapalat" w:hAnsi="GHEA Grapalat"/>
          <w:sz w:val="22"/>
          <w:szCs w:val="22"/>
          <w:lang w:val="hy-AM"/>
        </w:rPr>
        <w:t>.</w:t>
      </w:r>
    </w:p>
    <w:p w14:paraId="15962835" w14:textId="77777777" w:rsidR="00096865" w:rsidRPr="0041256C" w:rsidRDefault="00096865" w:rsidP="00B46D58">
      <w:pPr>
        <w:pStyle w:val="aa"/>
        <w:widowControl w:val="0"/>
        <w:spacing w:after="160"/>
        <w:ind w:right="-7" w:firstLine="567"/>
        <w:jc w:val="center"/>
        <w:rPr>
          <w:rFonts w:ascii="GHEA Grapalat" w:hAnsi="GHEA Grapalat"/>
          <w:lang w:val="hy-AM"/>
        </w:rPr>
      </w:pPr>
    </w:p>
    <w:p w14:paraId="3C912C6E" w14:textId="77777777" w:rsidR="00096865" w:rsidRPr="003A1EBB" w:rsidRDefault="00096865" w:rsidP="00B46D58">
      <w:pPr>
        <w:pStyle w:val="aa"/>
        <w:widowControl w:val="0"/>
        <w:spacing w:after="160"/>
        <w:ind w:right="-7" w:firstLine="567"/>
        <w:jc w:val="center"/>
        <w:rPr>
          <w:rFonts w:ascii="GHEA Grapalat" w:hAnsi="GHEA Grapalat"/>
        </w:rPr>
      </w:pPr>
    </w:p>
    <w:p w14:paraId="28625420" w14:textId="77777777" w:rsidR="000763E5" w:rsidRPr="003A1EBB" w:rsidRDefault="000763E5" w:rsidP="00B46D58">
      <w:pPr>
        <w:pStyle w:val="aa"/>
        <w:widowControl w:val="0"/>
        <w:spacing w:after="160"/>
        <w:ind w:right="-7" w:firstLine="567"/>
        <w:jc w:val="center"/>
        <w:rPr>
          <w:rFonts w:ascii="GHEA Grapalat" w:hAnsi="GHEA Grapalat"/>
        </w:rPr>
      </w:pPr>
    </w:p>
    <w:p w14:paraId="5F421322" w14:textId="77777777" w:rsidR="00D12E3B" w:rsidRDefault="00D12E3B" w:rsidP="00B46D58">
      <w:pPr>
        <w:pStyle w:val="aa"/>
        <w:widowControl w:val="0"/>
        <w:spacing w:after="160"/>
        <w:ind w:right="-7" w:firstLine="567"/>
        <w:jc w:val="center"/>
        <w:rPr>
          <w:rFonts w:ascii="GHEA Grapalat" w:hAnsi="GHEA Grapalat"/>
          <w:i/>
        </w:rPr>
      </w:pPr>
    </w:p>
    <w:p w14:paraId="04E4F272" w14:textId="77777777" w:rsidR="00D12E3B" w:rsidRDefault="00D12E3B" w:rsidP="00B46D58">
      <w:pPr>
        <w:pStyle w:val="aa"/>
        <w:widowControl w:val="0"/>
        <w:spacing w:after="160"/>
        <w:ind w:right="-7" w:firstLine="567"/>
        <w:jc w:val="center"/>
        <w:rPr>
          <w:rFonts w:ascii="GHEA Grapalat" w:hAnsi="GHEA Grapalat"/>
          <w:i/>
        </w:rPr>
      </w:pPr>
    </w:p>
    <w:p w14:paraId="5E35B2E3" w14:textId="77777777" w:rsidR="00D12E3B" w:rsidRDefault="00D12E3B" w:rsidP="00B46D58">
      <w:pPr>
        <w:pStyle w:val="aa"/>
        <w:widowControl w:val="0"/>
        <w:spacing w:after="160"/>
        <w:ind w:right="-7" w:firstLine="567"/>
        <w:jc w:val="center"/>
        <w:rPr>
          <w:rFonts w:ascii="GHEA Grapalat" w:hAnsi="GHEA Grapalat"/>
          <w:i/>
        </w:rPr>
      </w:pPr>
    </w:p>
    <w:p w14:paraId="4D1CA680" w14:textId="77777777" w:rsidR="00D12E3B" w:rsidRDefault="00D12E3B" w:rsidP="00B46D58">
      <w:pPr>
        <w:pStyle w:val="aa"/>
        <w:widowControl w:val="0"/>
        <w:spacing w:after="160"/>
        <w:ind w:right="-7" w:firstLine="567"/>
        <w:jc w:val="center"/>
        <w:rPr>
          <w:rFonts w:ascii="GHEA Grapalat" w:hAnsi="GHEA Grapalat"/>
          <w:i/>
        </w:rPr>
      </w:pPr>
    </w:p>
    <w:p w14:paraId="5F2C55E3" w14:textId="77777777" w:rsidR="0041256C" w:rsidRPr="00E063D7" w:rsidRDefault="0041256C" w:rsidP="0041256C">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14:paraId="42E7DA0E" w14:textId="77777777" w:rsidR="0041256C" w:rsidRPr="00E063D7" w:rsidRDefault="0041256C" w:rsidP="0041256C">
      <w:pPr>
        <w:pStyle w:val="aa"/>
        <w:widowControl w:val="0"/>
        <w:spacing w:after="160"/>
        <w:ind w:right="-7" w:firstLine="567"/>
        <w:jc w:val="center"/>
        <w:rPr>
          <w:rFonts w:ascii="GHEA Grapalat" w:hAnsi="GHEA Grapalat"/>
          <w:sz w:val="22"/>
          <w:szCs w:val="22"/>
        </w:rPr>
      </w:pPr>
    </w:p>
    <w:p w14:paraId="53A516D6" w14:textId="77777777" w:rsidR="0041256C" w:rsidRPr="00E063D7" w:rsidRDefault="0041256C" w:rsidP="0041256C">
      <w:pPr>
        <w:pStyle w:val="aa"/>
        <w:widowControl w:val="0"/>
        <w:spacing w:after="160"/>
        <w:ind w:right="-7" w:firstLine="567"/>
        <w:jc w:val="center"/>
        <w:rPr>
          <w:rFonts w:ascii="GHEA Grapalat" w:hAnsi="GHEA Grapalat"/>
          <w:sz w:val="22"/>
          <w:szCs w:val="22"/>
        </w:rPr>
      </w:pPr>
    </w:p>
    <w:p w14:paraId="7F6A0214" w14:textId="77777777" w:rsidR="0041256C" w:rsidRPr="00E063D7" w:rsidRDefault="0041256C" w:rsidP="0041256C">
      <w:pPr>
        <w:pStyle w:val="aa"/>
        <w:widowControl w:val="0"/>
        <w:spacing w:after="160"/>
        <w:ind w:right="-7" w:firstLine="567"/>
        <w:jc w:val="center"/>
        <w:rPr>
          <w:rFonts w:ascii="GHEA Grapalat" w:hAnsi="GHEA Grapalat"/>
          <w:sz w:val="22"/>
          <w:szCs w:val="22"/>
        </w:rPr>
      </w:pPr>
    </w:p>
    <w:p w14:paraId="20DEC083" w14:textId="77777777" w:rsidR="0041256C" w:rsidRPr="00E063D7" w:rsidRDefault="0041256C" w:rsidP="0041256C">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14:paraId="1C8C3630" w14:textId="77777777" w:rsidR="0041256C" w:rsidRPr="00E063D7" w:rsidRDefault="0041256C" w:rsidP="0041256C">
      <w:pPr>
        <w:pStyle w:val="aa"/>
        <w:widowControl w:val="0"/>
        <w:spacing w:after="160"/>
        <w:ind w:right="-7" w:firstLine="567"/>
        <w:jc w:val="center"/>
        <w:rPr>
          <w:rFonts w:ascii="GHEA Grapalat" w:hAnsi="GHEA Grapalat" w:cs="Sylfaen"/>
          <w:sz w:val="22"/>
          <w:szCs w:val="22"/>
        </w:rPr>
      </w:pPr>
    </w:p>
    <w:p w14:paraId="4A0785AF" w14:textId="77777777" w:rsidR="0041256C" w:rsidRPr="00E063D7" w:rsidRDefault="0041256C" w:rsidP="0041256C">
      <w:pPr>
        <w:pStyle w:val="aa"/>
        <w:widowControl w:val="0"/>
        <w:spacing w:after="160"/>
        <w:ind w:right="-7" w:firstLine="567"/>
        <w:jc w:val="center"/>
        <w:rPr>
          <w:rFonts w:ascii="GHEA Grapalat" w:hAnsi="GHEA Grapalat" w:cs="Sylfaen"/>
          <w:sz w:val="22"/>
          <w:szCs w:val="22"/>
        </w:rPr>
      </w:pPr>
    </w:p>
    <w:p w14:paraId="4522443C" w14:textId="77777777" w:rsidR="00612F1E" w:rsidRPr="001A6617" w:rsidRDefault="00CF3958" w:rsidP="00612F1E">
      <w:pPr>
        <w:pStyle w:val="aa"/>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 xml:space="preserve">НА ЗАПРОС КОТИРОВОК, ОБЪЯВЛЕННЫЙ С ЦЕЛЬЮ ПРИОБРЕТЕНИЯ </w:t>
      </w:r>
      <w:r w:rsidRPr="00DB23E1">
        <w:rPr>
          <w:rFonts w:ascii="GHEA Grapalat" w:hAnsi="GHEA Grapalat"/>
          <w:b/>
        </w:rPr>
        <w:t xml:space="preserve">УСЛУГ </w:t>
      </w:r>
      <w:r w:rsidR="00612F1E" w:rsidRPr="00A37E73">
        <w:rPr>
          <w:rFonts w:ascii="GHEA Grapalat" w:hAnsi="GHEA Grapalat"/>
          <w:b/>
        </w:rPr>
        <w:t xml:space="preserve">ОБСЛУЖИВАНИЮ </w:t>
      </w:r>
      <w:r w:rsidR="00612F1E">
        <w:rPr>
          <w:rFonts w:ascii="GHEA Grapalat" w:hAnsi="GHEA Grapalat"/>
          <w:b/>
        </w:rPr>
        <w:t xml:space="preserve">ВЕНТИЛЯЦИОННОЙ </w:t>
      </w:r>
      <w:r w:rsidR="00612F1E" w:rsidRPr="00A37E73">
        <w:rPr>
          <w:rFonts w:ascii="GHEA Grapalat" w:hAnsi="GHEA Grapalat"/>
          <w:b/>
        </w:rPr>
        <w:t>СИСТЕМЫ</w:t>
      </w:r>
      <w:r w:rsidR="00612F1E">
        <w:rPr>
          <w:rFonts w:ascii="GHEA Grapalat" w:hAnsi="GHEA Grapalat"/>
          <w:b/>
        </w:rPr>
        <w:t xml:space="preserve"> </w:t>
      </w:r>
      <w:r w:rsidR="00612F1E" w:rsidRPr="00A37E73">
        <w:rPr>
          <w:rFonts w:ascii="GHEA Grapalat" w:hAnsi="GHEA Grapalat"/>
          <w:b/>
        </w:rPr>
        <w:t>ДЛЯ СВОИХ НУЖД</w:t>
      </w:r>
    </w:p>
    <w:p w14:paraId="1DA077E6" w14:textId="4EA07874" w:rsidR="00CF3958" w:rsidRPr="001A6617" w:rsidRDefault="00CF3958" w:rsidP="00CF3958">
      <w:pPr>
        <w:pStyle w:val="aa"/>
        <w:widowControl w:val="0"/>
        <w:spacing w:after="160"/>
        <w:ind w:right="-7"/>
        <w:contextualSpacing/>
        <w:jc w:val="center"/>
        <w:rPr>
          <w:rFonts w:ascii="GHEA Grapalat" w:hAnsi="GHEA Grapalat"/>
          <w:b/>
          <w:i/>
          <w:color w:val="0D0D0D" w:themeColor="text1" w:themeTint="F2"/>
        </w:rPr>
      </w:pPr>
    </w:p>
    <w:p w14:paraId="3024668E" w14:textId="77777777" w:rsidR="0041256C" w:rsidRPr="009044F1" w:rsidRDefault="0041256C" w:rsidP="0041256C">
      <w:pPr>
        <w:pStyle w:val="aa"/>
        <w:widowControl w:val="0"/>
        <w:spacing w:after="160"/>
        <w:ind w:right="-7" w:firstLine="567"/>
        <w:jc w:val="center"/>
        <w:rPr>
          <w:rFonts w:ascii="GHEA Grapalat" w:hAnsi="GHEA Grapalat"/>
        </w:rPr>
      </w:pPr>
    </w:p>
    <w:p w14:paraId="7F7F31AB" w14:textId="77777777" w:rsidR="0041256C" w:rsidRPr="009044F1" w:rsidRDefault="0041256C" w:rsidP="0041256C">
      <w:pPr>
        <w:pStyle w:val="aa"/>
        <w:widowControl w:val="0"/>
        <w:spacing w:after="160"/>
        <w:ind w:right="-7" w:firstLine="567"/>
        <w:jc w:val="center"/>
        <w:rPr>
          <w:rFonts w:ascii="GHEA Grapalat" w:hAnsi="GHEA Grapalat"/>
        </w:rPr>
      </w:pPr>
    </w:p>
    <w:p w14:paraId="4DA17664" w14:textId="77777777" w:rsidR="0041256C" w:rsidRDefault="0041256C" w:rsidP="0041256C">
      <w:pPr>
        <w:rPr>
          <w:rFonts w:ascii="GHEA Grapalat" w:hAnsi="GHEA Grapalat"/>
        </w:rPr>
      </w:pPr>
    </w:p>
    <w:p w14:paraId="4647AB2D" w14:textId="77777777" w:rsidR="0041256C" w:rsidRDefault="0041256C" w:rsidP="0041256C">
      <w:pPr>
        <w:rPr>
          <w:rFonts w:ascii="GHEA Grapalat" w:hAnsi="GHEA Grapalat"/>
        </w:rPr>
      </w:pPr>
    </w:p>
    <w:p w14:paraId="467EB6D0" w14:textId="77777777" w:rsidR="0041256C" w:rsidRDefault="0041256C" w:rsidP="0041256C">
      <w:pPr>
        <w:rPr>
          <w:rFonts w:ascii="GHEA Grapalat" w:hAnsi="GHEA Grapalat"/>
        </w:rPr>
      </w:pPr>
    </w:p>
    <w:p w14:paraId="06381EC3" w14:textId="77777777" w:rsidR="0041256C" w:rsidRDefault="0041256C" w:rsidP="0041256C">
      <w:pPr>
        <w:rPr>
          <w:rFonts w:ascii="GHEA Grapalat" w:hAnsi="GHEA Grapalat"/>
        </w:rPr>
      </w:pPr>
    </w:p>
    <w:p w14:paraId="3200C01C" w14:textId="77777777" w:rsidR="0041256C" w:rsidRDefault="0041256C" w:rsidP="0041256C">
      <w:pPr>
        <w:rPr>
          <w:rFonts w:ascii="GHEA Grapalat" w:hAnsi="GHEA Grapalat"/>
        </w:rPr>
      </w:pPr>
    </w:p>
    <w:p w14:paraId="61D6BE86" w14:textId="77777777" w:rsidR="0041256C" w:rsidRDefault="0041256C" w:rsidP="0041256C">
      <w:pPr>
        <w:rPr>
          <w:rFonts w:ascii="GHEA Grapalat" w:hAnsi="GHEA Grapalat"/>
        </w:rPr>
      </w:pPr>
    </w:p>
    <w:p w14:paraId="0657F80B" w14:textId="77777777" w:rsidR="0041256C" w:rsidRDefault="0041256C" w:rsidP="0041256C">
      <w:pPr>
        <w:rPr>
          <w:rFonts w:ascii="GHEA Grapalat" w:hAnsi="GHEA Grapalat"/>
        </w:rPr>
      </w:pPr>
    </w:p>
    <w:p w14:paraId="77D37DE8" w14:textId="77777777" w:rsidR="0041256C" w:rsidRDefault="0041256C" w:rsidP="0041256C">
      <w:pPr>
        <w:rPr>
          <w:rFonts w:ascii="GHEA Grapalat" w:hAnsi="GHEA Grapalat"/>
          <w:i/>
        </w:rPr>
      </w:pPr>
    </w:p>
    <w:p w14:paraId="07922B2A" w14:textId="77777777" w:rsidR="0041256C" w:rsidRDefault="0041256C" w:rsidP="0041256C">
      <w:pPr>
        <w:rPr>
          <w:rFonts w:ascii="GHEA Grapalat" w:hAnsi="GHEA Grapalat"/>
          <w:b/>
          <w:i/>
          <w:color w:val="FF0000"/>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14:paraId="0D8EA3BB" w14:textId="77777777" w:rsidR="0077372B" w:rsidRPr="0041256C" w:rsidRDefault="0077372B" w:rsidP="0041256C">
      <w:pPr>
        <w:rPr>
          <w:rFonts w:ascii="GHEA Grapalat" w:hAnsi="GHEA Grapalat" w:cs="Sylfaen"/>
          <w:b/>
          <w:i/>
          <w:color w:val="FF0000"/>
        </w:rPr>
      </w:pPr>
    </w:p>
    <w:p w14:paraId="342BFCA0" w14:textId="77777777" w:rsidR="00160AE4" w:rsidRPr="00CF3958" w:rsidRDefault="00994A77" w:rsidP="00AD3CC1">
      <w:pPr>
        <w:widowControl w:val="0"/>
        <w:ind w:firstLine="567"/>
        <w:contextualSpacing/>
        <w:jc w:val="center"/>
        <w:rPr>
          <w:rFonts w:ascii="GHEA Grapalat" w:hAnsi="GHEA Grapalat"/>
          <w:b/>
          <w:sz w:val="20"/>
          <w:szCs w:val="20"/>
        </w:rPr>
      </w:pPr>
      <w:r w:rsidRPr="009044F1">
        <w:rPr>
          <w:rFonts w:ascii="GHEA Grapalat" w:hAnsi="GHEA Grapalat"/>
        </w:rPr>
        <w:br w:type="page"/>
      </w:r>
      <w:r w:rsidR="00160AE4" w:rsidRPr="00CF3958">
        <w:rPr>
          <w:rFonts w:ascii="GHEA Grapalat" w:hAnsi="GHEA Grapalat"/>
          <w:b/>
          <w:sz w:val="20"/>
          <w:szCs w:val="20"/>
        </w:rPr>
        <w:lastRenderedPageBreak/>
        <w:t>СОДЕРЖАНИЕ</w:t>
      </w:r>
    </w:p>
    <w:p w14:paraId="56A0652E" w14:textId="77777777" w:rsidR="00612F1E" w:rsidRPr="001A6617" w:rsidRDefault="00CF3958" w:rsidP="00612F1E">
      <w:pPr>
        <w:pStyle w:val="aa"/>
        <w:widowControl w:val="0"/>
        <w:spacing w:after="160"/>
        <w:ind w:right="-7"/>
        <w:contextualSpacing/>
        <w:jc w:val="center"/>
        <w:rPr>
          <w:rFonts w:ascii="GHEA Grapalat" w:hAnsi="GHEA Grapalat"/>
          <w:b/>
          <w:i/>
          <w:color w:val="0D0D0D" w:themeColor="text1" w:themeTint="F2"/>
        </w:rPr>
      </w:pPr>
      <w:r w:rsidRPr="00CF3958">
        <w:rPr>
          <w:rFonts w:ascii="GHEA Grapalat" w:hAnsi="GHEA Grapalat"/>
          <w:b/>
          <w:sz w:val="20"/>
          <w:szCs w:val="20"/>
        </w:rPr>
        <w:t xml:space="preserve">ПРИГЛАШЕНИЯ НА ЗАПРОС </w:t>
      </w:r>
      <w:r w:rsidRPr="009E4774">
        <w:rPr>
          <w:rFonts w:ascii="GHEA Grapalat" w:hAnsi="GHEA Grapalat"/>
          <w:b/>
          <w:sz w:val="20"/>
          <w:szCs w:val="20"/>
        </w:rPr>
        <w:t xml:space="preserve">КОТИРОВОК, ОБЪЯВЛЕННЫЙ С ЦЕЛЬЮ ПРИОБРЕТЕНИЯ УСЛУГ </w:t>
      </w:r>
      <w:r w:rsidR="00612F1E" w:rsidRPr="00A37E73">
        <w:rPr>
          <w:rFonts w:ascii="GHEA Grapalat" w:hAnsi="GHEA Grapalat"/>
          <w:b/>
        </w:rPr>
        <w:t xml:space="preserve">ОБСЛУЖИВАНИЮ </w:t>
      </w:r>
      <w:r w:rsidR="00612F1E">
        <w:rPr>
          <w:rFonts w:ascii="GHEA Grapalat" w:hAnsi="GHEA Grapalat"/>
          <w:b/>
        </w:rPr>
        <w:t xml:space="preserve">ВЕНТИЛЯЦИОННОЙ </w:t>
      </w:r>
      <w:r w:rsidR="00612F1E" w:rsidRPr="00A37E73">
        <w:rPr>
          <w:rFonts w:ascii="GHEA Grapalat" w:hAnsi="GHEA Grapalat"/>
          <w:b/>
        </w:rPr>
        <w:t>СИСТЕМЫ</w:t>
      </w:r>
      <w:r w:rsidR="00612F1E">
        <w:rPr>
          <w:rFonts w:ascii="GHEA Grapalat" w:hAnsi="GHEA Grapalat"/>
          <w:b/>
        </w:rPr>
        <w:t xml:space="preserve"> </w:t>
      </w:r>
      <w:r w:rsidR="00612F1E" w:rsidRPr="00A37E73">
        <w:rPr>
          <w:rFonts w:ascii="GHEA Grapalat" w:hAnsi="GHEA Grapalat"/>
          <w:b/>
        </w:rPr>
        <w:t>ДЛЯ СВОИХ НУЖД</w:t>
      </w:r>
    </w:p>
    <w:p w14:paraId="5EFE407E" w14:textId="625670BF" w:rsidR="00CF3958" w:rsidRDefault="00CF3958" w:rsidP="00612F1E">
      <w:pPr>
        <w:pStyle w:val="aa"/>
        <w:widowControl w:val="0"/>
        <w:spacing w:after="0"/>
        <w:ind w:right="-7"/>
        <w:contextualSpacing/>
        <w:jc w:val="center"/>
        <w:rPr>
          <w:rFonts w:ascii="GHEA Grapalat" w:hAnsi="GHEA Grapalat"/>
          <w:b/>
        </w:rPr>
      </w:pPr>
    </w:p>
    <w:p w14:paraId="5AFD06B3"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37F6F491" w14:textId="77777777"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18113BF7" w14:textId="77777777"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68362BAD" w14:textId="77777777"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0136677D" w14:textId="77777777"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1F2CDF82" w14:textId="77777777"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17874171" w14:textId="77777777" w:rsidR="00096865"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14:paraId="3AE64868" w14:textId="77777777" w:rsidR="00AE1BA4" w:rsidRPr="009044F1" w:rsidRDefault="00AE1BA4" w:rsidP="004260E1">
      <w:pPr>
        <w:widowControl w:val="0"/>
        <w:tabs>
          <w:tab w:val="left" w:pos="1134"/>
        </w:tabs>
        <w:ind w:left="1134" w:hanging="567"/>
        <w:contextualSpacing/>
        <w:jc w:val="both"/>
        <w:rPr>
          <w:rFonts w:ascii="GHEA Grapalat" w:hAnsi="GHEA Grapalat"/>
        </w:rPr>
      </w:pPr>
      <w:r>
        <w:rPr>
          <w:rFonts w:ascii="GHEA Grapalat" w:hAnsi="GHEA Grapalat"/>
        </w:rPr>
        <w:t>7.</w:t>
      </w:r>
    </w:p>
    <w:p w14:paraId="2F749064" w14:textId="77777777"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25D41CF4" w14:textId="77777777"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55678133" w14:textId="77777777"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7ED46315" w14:textId="77777777"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34EA0980" w14:textId="77777777"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117B4A7F" w14:textId="77777777" w:rsidR="00520F57" w:rsidRDefault="00520F57" w:rsidP="00B46D58">
      <w:pPr>
        <w:widowControl w:val="0"/>
        <w:spacing w:after="160"/>
        <w:jc w:val="center"/>
        <w:rPr>
          <w:rFonts w:ascii="GHEA Grapalat" w:hAnsi="GHEA Grapalat"/>
          <w:b/>
        </w:rPr>
      </w:pPr>
    </w:p>
    <w:p w14:paraId="41E59931" w14:textId="77777777"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14:paraId="2032C957" w14:textId="77777777"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14:paraId="5762CE98" w14:textId="77777777"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049C7BB5" w14:textId="77777777"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14:paraId="0242841B" w14:textId="77777777"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4CD2BFDF" w14:textId="453DDF5C"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612F1E">
        <w:rPr>
          <w:rFonts w:ascii="GHEA Grapalat" w:hAnsi="GHEA Grapalat"/>
          <w:b/>
          <w:sz w:val="22"/>
          <w:szCs w:val="22"/>
        </w:rPr>
        <w:t>ԳՀԾՁԲ-ՀՎԿԱԿ-2025-51</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14:paraId="4C17B377" w14:textId="77777777" w:rsidR="00096865" w:rsidRPr="000B2CFA" w:rsidRDefault="00096865" w:rsidP="004260E1">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444CCAD3" w14:textId="77777777"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510DDE63" w14:textId="77777777"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1C195EB9" w14:textId="77777777" w:rsidR="003E1421" w:rsidRPr="009044F1" w:rsidRDefault="00A81DD5" w:rsidP="004260E1">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4C6A6E">
        <w:rPr>
          <w:rFonts w:ascii="GHEA Grapalat" w:hAnsi="GHEA Grapalat"/>
          <w:b/>
          <w:sz w:val="24"/>
          <w:szCs w:val="24"/>
        </w:rPr>
        <w:t>procurement@ncdc.am</w:t>
      </w:r>
    </w:p>
    <w:p w14:paraId="5CF92416" w14:textId="77777777" w:rsidR="00612F1E" w:rsidRDefault="00612F1E" w:rsidP="00B46D58">
      <w:pPr>
        <w:widowControl w:val="0"/>
        <w:spacing w:after="160"/>
        <w:jc w:val="center"/>
        <w:rPr>
          <w:rFonts w:ascii="GHEA Grapalat" w:hAnsi="GHEA Grapalat"/>
        </w:rPr>
      </w:pPr>
    </w:p>
    <w:p w14:paraId="1453A21F" w14:textId="5ECC417C" w:rsidR="00096865" w:rsidRPr="009044F1" w:rsidRDefault="00F5653D" w:rsidP="00B46D58">
      <w:pPr>
        <w:widowControl w:val="0"/>
        <w:spacing w:after="160"/>
        <w:jc w:val="center"/>
        <w:rPr>
          <w:rFonts w:ascii="GHEA Grapalat" w:hAnsi="GHEA Grapalat"/>
        </w:rPr>
      </w:pPr>
      <w:r w:rsidRPr="009044F1">
        <w:rPr>
          <w:rFonts w:ascii="GHEA Grapalat" w:hAnsi="GHEA Grapalat"/>
        </w:rPr>
        <w:lastRenderedPageBreak/>
        <w:t>ЧАСТЬ I</w:t>
      </w:r>
    </w:p>
    <w:p w14:paraId="677F3A9A" w14:textId="77777777" w:rsidR="00096865" w:rsidRPr="009044F1" w:rsidRDefault="00096865" w:rsidP="00B46D58">
      <w:pPr>
        <w:pStyle w:val="3"/>
        <w:keepNext w:val="0"/>
        <w:widowControl w:val="0"/>
        <w:spacing w:after="160" w:line="240" w:lineRule="auto"/>
        <w:rPr>
          <w:rFonts w:ascii="GHEA Grapalat" w:hAnsi="GHEA Grapalat"/>
          <w:sz w:val="24"/>
          <w:szCs w:val="24"/>
        </w:rPr>
      </w:pPr>
    </w:p>
    <w:p w14:paraId="16F820C1"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480D5ACA" w14:textId="38A13F24" w:rsidR="00096865" w:rsidRPr="00777B7F"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w:t>
      </w:r>
      <w:r w:rsidRPr="00777B7F">
        <w:rPr>
          <w:rFonts w:ascii="GHEA Grapalat" w:hAnsi="GHEA Grapalat"/>
          <w:i w:val="0"/>
          <w:sz w:val="24"/>
          <w:szCs w:val="24"/>
        </w:rPr>
        <w:t xml:space="preserve">является приобретение </w:t>
      </w:r>
      <w:r w:rsidR="00612F1E" w:rsidRPr="00DB23E1">
        <w:rPr>
          <w:rFonts w:ascii="GHEA Grapalat" w:hAnsi="GHEA Grapalat"/>
          <w:b/>
          <w:i w:val="0"/>
          <w:sz w:val="24"/>
          <w:szCs w:val="24"/>
        </w:rPr>
        <w:t xml:space="preserve">услуг </w:t>
      </w:r>
      <w:r w:rsidR="00612F1E" w:rsidRPr="0009308C">
        <w:rPr>
          <w:rFonts w:ascii="GHEA Grapalat" w:hAnsi="GHEA Grapalat"/>
          <w:b/>
          <w:i w:val="0"/>
          <w:sz w:val="24"/>
          <w:szCs w:val="24"/>
        </w:rPr>
        <w:t xml:space="preserve">по обслуживанию </w:t>
      </w:r>
      <w:r w:rsidR="00612F1E">
        <w:rPr>
          <w:rFonts w:ascii="GHEA Grapalat" w:hAnsi="GHEA Grapalat"/>
          <w:b/>
          <w:i w:val="0"/>
          <w:sz w:val="24"/>
          <w:szCs w:val="24"/>
        </w:rPr>
        <w:t xml:space="preserve">вентиляционной </w:t>
      </w:r>
      <w:r w:rsidR="00612F1E" w:rsidRPr="0009308C">
        <w:rPr>
          <w:rFonts w:ascii="GHEA Grapalat" w:hAnsi="GHEA Grapalat"/>
          <w:b/>
          <w:i w:val="0"/>
          <w:sz w:val="24"/>
          <w:szCs w:val="24"/>
        </w:rPr>
        <w:t>системы</w:t>
      </w:r>
      <w:r w:rsidR="009E4774" w:rsidRPr="00A133B5">
        <w:rPr>
          <w:rFonts w:ascii="GHEA Grapalat" w:hAnsi="GHEA Grapalat"/>
          <w:b/>
          <w:i w:val="0"/>
          <w:sz w:val="24"/>
          <w:szCs w:val="24"/>
        </w:rPr>
        <w:t xml:space="preserve"> </w:t>
      </w:r>
      <w:r w:rsidRPr="00777B7F">
        <w:rPr>
          <w:rFonts w:ascii="GHEA Grapalat" w:hAnsi="GHEA Grapalat"/>
          <w:i w:val="0"/>
          <w:sz w:val="24"/>
          <w:szCs w:val="24"/>
        </w:rPr>
        <w:t xml:space="preserve">(далее — также </w:t>
      </w:r>
      <w:r w:rsidR="00E968BE" w:rsidRPr="00777B7F">
        <w:rPr>
          <w:rFonts w:ascii="GHEA Grapalat" w:hAnsi="GHEA Grapalat"/>
          <w:i w:val="0"/>
          <w:sz w:val="24"/>
          <w:szCs w:val="24"/>
        </w:rPr>
        <w:t>услуга</w:t>
      </w:r>
      <w:r w:rsidRPr="00777B7F">
        <w:rPr>
          <w:rFonts w:ascii="GHEA Grapalat" w:hAnsi="GHEA Grapalat"/>
          <w:i w:val="0"/>
          <w:sz w:val="24"/>
          <w:szCs w:val="24"/>
        </w:rPr>
        <w:t xml:space="preserve">) для нужд </w:t>
      </w:r>
      <w:r w:rsidR="00777B7F" w:rsidRPr="00777B7F">
        <w:rPr>
          <w:rFonts w:ascii="GHEA Grapalat" w:hAnsi="GHEA Grapalat"/>
          <w:b/>
          <w:i w:val="0"/>
          <w:sz w:val="24"/>
          <w:szCs w:val="24"/>
        </w:rPr>
        <w:t>ГНО «Национального центра по контролю и профилактике заболеваний» МЗ РА</w:t>
      </w:r>
      <w:r w:rsidR="00777B7F">
        <w:rPr>
          <w:rFonts w:ascii="GHEA Grapalat" w:hAnsi="GHEA Grapalat"/>
          <w:i w:val="0"/>
          <w:sz w:val="24"/>
          <w:szCs w:val="24"/>
        </w:rPr>
        <w:t xml:space="preserve">, которые сгруппированы в </w:t>
      </w:r>
      <w:r w:rsidR="003E0F53">
        <w:rPr>
          <w:rFonts w:ascii="GHEA Grapalat" w:hAnsi="GHEA Grapalat"/>
          <w:b/>
          <w:i w:val="0"/>
          <w:sz w:val="24"/>
          <w:szCs w:val="24"/>
        </w:rPr>
        <w:t>1 лот</w:t>
      </w:r>
      <w:r w:rsidRPr="00777B7F">
        <w:rPr>
          <w:rFonts w:ascii="GHEA Grapalat" w:hAnsi="GHEA Grapalat"/>
          <w:i w:val="0"/>
          <w:sz w:val="24"/>
          <w:szCs w:val="24"/>
        </w:rPr>
        <w:t>:</w:t>
      </w:r>
    </w:p>
    <w:tbl>
      <w:tblPr>
        <w:tblW w:w="95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940"/>
      </w:tblGrid>
      <w:tr w:rsidR="00970424" w:rsidRPr="009044F1" w14:paraId="42C82B27" w14:textId="77777777" w:rsidTr="00A133B5">
        <w:trPr>
          <w:jc w:val="center"/>
        </w:trPr>
        <w:tc>
          <w:tcPr>
            <w:tcW w:w="2634" w:type="dxa"/>
            <w:gridSpan w:val="2"/>
            <w:vAlign w:val="center"/>
          </w:tcPr>
          <w:p w14:paraId="4360C695" w14:textId="77777777"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940" w:type="dxa"/>
            <w:vMerge w:val="restart"/>
            <w:vAlign w:val="center"/>
          </w:tcPr>
          <w:p w14:paraId="72AF1BBE" w14:textId="77777777"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14:paraId="46AC8115" w14:textId="77777777" w:rsidTr="00A133B5">
        <w:trPr>
          <w:jc w:val="center"/>
        </w:trPr>
        <w:tc>
          <w:tcPr>
            <w:tcW w:w="1216" w:type="dxa"/>
            <w:vAlign w:val="center"/>
          </w:tcPr>
          <w:p w14:paraId="142C5D00" w14:textId="77777777"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14:paraId="04F876B6" w14:textId="77777777"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940" w:type="dxa"/>
            <w:vMerge/>
            <w:vAlign w:val="center"/>
          </w:tcPr>
          <w:p w14:paraId="4AEECFF3" w14:textId="77777777"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612F1E" w:rsidRPr="00AA73D2" w14:paraId="6B5E8444" w14:textId="77777777" w:rsidTr="00952499">
        <w:trPr>
          <w:jc w:val="center"/>
        </w:trPr>
        <w:tc>
          <w:tcPr>
            <w:tcW w:w="1216" w:type="dxa"/>
            <w:vAlign w:val="center"/>
          </w:tcPr>
          <w:p w14:paraId="62E0DA5E" w14:textId="0B91DD2F" w:rsidR="00612F1E" w:rsidRPr="00612F1E" w:rsidRDefault="00612F1E" w:rsidP="00612F1E">
            <w:pPr>
              <w:pStyle w:val="23"/>
              <w:spacing w:line="240" w:lineRule="auto"/>
              <w:ind w:firstLine="0"/>
              <w:jc w:val="center"/>
              <w:rPr>
                <w:rFonts w:ascii="GHEA Grapalat" w:hAnsi="GHEA Grapalat"/>
              </w:rPr>
            </w:pPr>
            <w:r w:rsidRPr="00612F1E">
              <w:rPr>
                <w:rFonts w:ascii="GHEA Grapalat" w:hAnsi="GHEA Grapalat"/>
              </w:rPr>
              <w:t>1</w:t>
            </w:r>
          </w:p>
        </w:tc>
        <w:tc>
          <w:tcPr>
            <w:tcW w:w="1418" w:type="dxa"/>
            <w:vAlign w:val="center"/>
          </w:tcPr>
          <w:p w14:paraId="67263CE2" w14:textId="26826859" w:rsidR="00612F1E" w:rsidRPr="00612F1E" w:rsidRDefault="00612F1E" w:rsidP="00612F1E">
            <w:pPr>
              <w:jc w:val="center"/>
              <w:rPr>
                <w:rFonts w:ascii="GHEA Grapalat" w:hAnsi="GHEA Grapalat"/>
                <w:sz w:val="20"/>
                <w:szCs w:val="20"/>
                <w:lang w:val="en-GB"/>
              </w:rPr>
            </w:pPr>
            <w:r w:rsidRPr="00612F1E">
              <w:rPr>
                <w:rFonts w:ascii="GHEA Grapalat" w:hAnsi="GHEA Grapalat"/>
                <w:sz w:val="20"/>
                <w:szCs w:val="20"/>
                <w:lang w:val="en-GB"/>
              </w:rPr>
              <w:t>700,000</w:t>
            </w:r>
            <w:r w:rsidRPr="00612F1E">
              <w:rPr>
                <w:rFonts w:ascii="Cambria Math" w:hAnsi="Cambria Math" w:cs="Cambria Math"/>
                <w:sz w:val="20"/>
                <w:szCs w:val="20"/>
                <w:lang w:val="en-GB"/>
              </w:rPr>
              <w:t>․</w:t>
            </w:r>
            <w:r w:rsidRPr="00612F1E">
              <w:rPr>
                <w:rFonts w:ascii="GHEA Grapalat" w:hAnsi="GHEA Grapalat"/>
                <w:sz w:val="20"/>
                <w:szCs w:val="20"/>
                <w:lang w:val="en-GB"/>
              </w:rPr>
              <w:t>00</w:t>
            </w:r>
          </w:p>
        </w:tc>
        <w:tc>
          <w:tcPr>
            <w:tcW w:w="6940" w:type="dxa"/>
            <w:vAlign w:val="center"/>
          </w:tcPr>
          <w:p w14:paraId="40FAAA27" w14:textId="736ED57B" w:rsidR="00612F1E" w:rsidRPr="00612F1E" w:rsidRDefault="00612F1E" w:rsidP="00612F1E">
            <w:pPr>
              <w:autoSpaceDE w:val="0"/>
              <w:autoSpaceDN w:val="0"/>
              <w:adjustRightInd w:val="0"/>
              <w:jc w:val="center"/>
              <w:rPr>
                <w:rFonts w:ascii="GHEA Grapalat" w:hAnsi="GHEA Grapalat"/>
                <w:sz w:val="20"/>
                <w:szCs w:val="20"/>
              </w:rPr>
            </w:pPr>
            <w:r w:rsidRPr="00612F1E">
              <w:rPr>
                <w:rFonts w:ascii="GHEA Grapalat" w:hAnsi="GHEA Grapalat"/>
                <w:sz w:val="20"/>
                <w:szCs w:val="20"/>
              </w:rPr>
              <w:t>Услуги по обслуживанию вентиляционной системы</w:t>
            </w:r>
            <w:r w:rsidRPr="00612F1E">
              <w:rPr>
                <w:sz w:val="20"/>
                <w:szCs w:val="20"/>
              </w:rPr>
              <w:t xml:space="preserve"> </w:t>
            </w:r>
            <w:r w:rsidRPr="00612F1E">
              <w:rPr>
                <w:rFonts w:ascii="GHEA Grapalat" w:hAnsi="GHEA Grapalat"/>
                <w:sz w:val="20"/>
                <w:szCs w:val="20"/>
              </w:rPr>
              <w:t>(Замена фильтрационной массы фильтров системы вентиляции (G4, F9) на ватину)</w:t>
            </w:r>
          </w:p>
        </w:tc>
      </w:tr>
    </w:tbl>
    <w:p w14:paraId="6D5B8F8B" w14:textId="77777777"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14:paraId="6C9EB5F0"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w:t>
      </w:r>
      <w:r w:rsidR="00302F50" w:rsidRPr="009044F1">
        <w:rPr>
          <w:rFonts w:ascii="GHEA Grapalat" w:hAnsi="GHEA Grapalat"/>
          <w:b/>
        </w:rPr>
        <w:t xml:space="preserve">ТРЕБОВАНИЯ К ПРАВУ УЧАСТНИКА НА УЧАСТИЕ, </w:t>
      </w:r>
      <w:r w:rsidR="00302F50" w:rsidRPr="00693101">
        <w:rPr>
          <w:rFonts w:ascii="GHEA Grapalat" w:hAnsi="GHEA Grapalat"/>
          <w:b/>
        </w:rPr>
        <w:br/>
      </w:r>
      <w:r w:rsidR="00302F50">
        <w:rPr>
          <w:rFonts w:ascii="GHEA Grapalat" w:hAnsi="GHEA Grapalat"/>
          <w:b/>
        </w:rPr>
        <w:t>ПОРЯДОК ИХ ОЦЕНКИ, УСЛОВИЯ ПРЕДСТАВЛЕНИЯ ОБЕСПЕЧЕНИЯ КВАЛИФИКАЦИИ В СЛУЧАЕ ПРИЗНАНИЯ ОТОБРАННЫМ  УЧАСТНИКОМ</w:t>
      </w:r>
    </w:p>
    <w:p w14:paraId="1FB6AE80" w14:textId="77777777" w:rsidR="00BD2C67" w:rsidRPr="001115E9" w:rsidRDefault="00BD2C67" w:rsidP="00DD276C">
      <w:pPr>
        <w:widowControl w:val="0"/>
        <w:tabs>
          <w:tab w:val="left" w:pos="1134"/>
        </w:tabs>
        <w:ind w:firstLine="567"/>
        <w:contextualSpacing/>
        <w:jc w:val="both"/>
        <w:rPr>
          <w:rFonts w:ascii="GHEA Grapalat" w:hAnsi="GHEA Grapalat"/>
        </w:rPr>
      </w:pPr>
    </w:p>
    <w:p w14:paraId="3E513725" w14:textId="77777777"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4CBD6DB1" w14:textId="77777777"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A2604AE" w14:textId="77777777"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 xml:space="preserve">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14:paraId="3F8E57D6" w14:textId="77777777"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14:paraId="52CC714D" w14:textId="77777777"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08237888" w14:textId="77777777"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53D3BFEA" w14:textId="77777777"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D764AEC" w14:textId="77777777"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 xml:space="preserve">Участник включается в список участников, не имеющих права на участие в процессе </w:t>
      </w:r>
      <w:r w:rsidRPr="004004A3">
        <w:rPr>
          <w:rFonts w:ascii="GHEA Grapalat" w:hAnsi="GHEA Grapalat" w:cs="Sylfaen"/>
        </w:rPr>
        <w:lastRenderedPageBreak/>
        <w:t>закупок (далее также список), если:</w:t>
      </w:r>
    </w:p>
    <w:p w14:paraId="3E25348C" w14:textId="77777777" w:rsidR="004004A3" w:rsidRDefault="004004A3" w:rsidP="00DD276C">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45DBF98" w14:textId="77777777" w:rsidR="004004A3" w:rsidRPr="004004A3" w:rsidRDefault="004004A3" w:rsidP="00DD276C">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14:paraId="0B8BF0CE" w14:textId="77777777"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12A1C65C" w14:textId="77777777" w:rsidR="00106256"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106256">
        <w:rPr>
          <w:rFonts w:ascii="GHEA Grapalat" w:hAnsi="GHEA Grapalat"/>
        </w:rPr>
        <w:t>.</w:t>
      </w:r>
    </w:p>
    <w:p w14:paraId="634381C0" w14:textId="77777777" w:rsidR="00BA3554" w:rsidRPr="009044F1"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FD583C9" w14:textId="77777777" w:rsidR="00D5674E" w:rsidRPr="009044F1" w:rsidRDefault="009F18D0" w:rsidP="00DD276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14:paraId="2D2D721D" w14:textId="77777777"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37F8FF0" w14:textId="77777777"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FC1B605" w14:textId="77777777"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15708A67" w14:textId="77777777"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97A47D2" w14:textId="77777777"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0321F1D3" w14:textId="77777777"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846D769" w14:textId="77777777" w:rsidR="00D5674E" w:rsidRPr="008842CE"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60C2B3FB" w14:textId="77777777"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9044F1">
        <w:rPr>
          <w:rFonts w:ascii="GHEA Grapalat" w:hAnsi="GHEA Grapalat"/>
          <w:color w:val="000000"/>
        </w:rPr>
        <w:lastRenderedPageBreak/>
        <w:t>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87F970D" w14:textId="77777777"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1D292A8" w14:textId="77777777" w:rsidR="00D5674E" w:rsidRPr="001115E9"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46511511" w14:textId="77777777"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2FA20571" w14:textId="77777777" w:rsidR="00D5674E" w:rsidRPr="009044F1" w:rsidRDefault="00D5674E" w:rsidP="00DD276C">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75B798D6" w14:textId="77777777"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14:paraId="1F6F5350" w14:textId="77777777"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14:paraId="0CDBEA6C" w14:textId="77777777" w:rsidR="009E07EE" w:rsidRPr="009044F1" w:rsidRDefault="000A6B75" w:rsidP="00DD27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6BBCFA36" w14:textId="77777777" w:rsidR="000A6B75" w:rsidRPr="009044F1" w:rsidRDefault="000A6B75" w:rsidP="00DD276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14:paraId="4BD7E6AC" w14:textId="77777777" w:rsidR="00FE2CCB" w:rsidRPr="00ED3BA4" w:rsidRDefault="00C366B6" w:rsidP="00DD27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14:paraId="34B93478" w14:textId="77777777" w:rsidR="00FE2CCB" w:rsidRPr="009044F1" w:rsidRDefault="00FE2CCB" w:rsidP="00DD27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14:paraId="401EAD38" w14:textId="77777777" w:rsidR="00BD2C67" w:rsidRPr="001115E9" w:rsidRDefault="00BD2C67" w:rsidP="00B46D58">
      <w:pPr>
        <w:widowControl w:val="0"/>
        <w:spacing w:after="160"/>
        <w:jc w:val="center"/>
        <w:rPr>
          <w:rFonts w:ascii="GHEA Grapalat" w:hAnsi="GHEA Grapalat"/>
          <w:b/>
        </w:rPr>
      </w:pPr>
    </w:p>
    <w:p w14:paraId="73E81E13" w14:textId="77777777"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2AD6ABDA" w14:textId="77777777"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88B81DF" w14:textId="77777777"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w:t>
      </w:r>
      <w:r w:rsidRPr="009044F1">
        <w:rPr>
          <w:rFonts w:ascii="GHEA Grapalat" w:hAnsi="GHEA Grapalat"/>
        </w:rPr>
        <w:lastRenderedPageBreak/>
        <w:t>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14:paraId="6B01F9E9" w14:textId="77777777"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45DD5ECC" w14:textId="77777777"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588A9B63" w14:textId="77777777"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587818A7" w14:textId="77777777"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1256A9E5" w14:textId="77777777"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14:paraId="21C066E6" w14:textId="77777777" w:rsidR="00B051BE" w:rsidRPr="009044F1" w:rsidRDefault="00B051BE" w:rsidP="00B46D58">
      <w:pPr>
        <w:widowControl w:val="0"/>
        <w:spacing w:after="160"/>
        <w:jc w:val="center"/>
        <w:rPr>
          <w:rFonts w:ascii="GHEA Grapalat" w:hAnsi="GHEA Grapalat"/>
          <w:b/>
        </w:rPr>
      </w:pPr>
    </w:p>
    <w:p w14:paraId="6D383B93"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2152752F" w14:textId="77777777" w:rsidR="00096865" w:rsidRPr="009044F1"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73664C6F" w14:textId="77777777" w:rsidR="00096865" w:rsidRPr="009044F1" w:rsidRDefault="000946A3" w:rsidP="001D7DC4">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368F3FA7" w14:textId="77777777" w:rsidR="00096865" w:rsidRPr="005114D0" w:rsidRDefault="000946A3" w:rsidP="001D7DC4">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14:paraId="3089B0ED" w14:textId="3DDB811B" w:rsidR="000371A2" w:rsidRPr="002923FC" w:rsidRDefault="000371A2" w:rsidP="001D7DC4">
      <w:pPr>
        <w:pStyle w:val="23"/>
        <w:widowControl w:val="0"/>
        <w:tabs>
          <w:tab w:val="left" w:pos="1134"/>
        </w:tabs>
        <w:spacing w:line="240" w:lineRule="auto"/>
        <w:ind w:firstLine="567"/>
        <w:contextualSpacing/>
        <w:rPr>
          <w:rFonts w:ascii="GHEA Grapalat" w:hAnsi="GHEA Grapalat" w:cs="Sylfaen"/>
          <w:b/>
          <w:bCs/>
          <w:sz w:val="24"/>
          <w:szCs w:val="24"/>
        </w:rPr>
      </w:pPr>
      <w:r w:rsidRPr="002923FC">
        <w:rPr>
          <w:rFonts w:ascii="GHEA Grapalat" w:hAnsi="GHEA Grapalat"/>
          <w:b/>
          <w:bCs/>
          <w:sz w:val="24"/>
          <w:szCs w:val="24"/>
        </w:rPr>
        <w:t>4.2.</w:t>
      </w:r>
      <w:r w:rsidRPr="002923FC">
        <w:rPr>
          <w:rFonts w:ascii="GHEA Grapalat" w:hAnsi="GHEA Grapalat"/>
          <w:b/>
          <w:bCs/>
          <w:sz w:val="24"/>
          <w:szCs w:val="24"/>
        </w:rPr>
        <w:tab/>
        <w:t xml:space="preserve">Заявки на процедуру необходимо подать в комиссию по адресу </w:t>
      </w:r>
      <w:r w:rsidR="002843AD" w:rsidRPr="002923FC">
        <w:rPr>
          <w:rFonts w:ascii="GHEA Grapalat" w:hAnsi="GHEA Grapalat"/>
          <w:b/>
          <w:bCs/>
          <w:sz w:val="24"/>
          <w:szCs w:val="24"/>
        </w:rPr>
        <w:t xml:space="preserve">г. Ереван, ул. М. </w:t>
      </w:r>
      <w:proofErr w:type="spellStart"/>
      <w:r w:rsidR="002843AD" w:rsidRPr="002923FC">
        <w:rPr>
          <w:rFonts w:ascii="GHEA Grapalat" w:hAnsi="GHEA Grapalat"/>
          <w:b/>
          <w:bCs/>
          <w:sz w:val="24"/>
          <w:szCs w:val="24"/>
        </w:rPr>
        <w:t>Гераци</w:t>
      </w:r>
      <w:proofErr w:type="spellEnd"/>
      <w:r w:rsidR="002843AD" w:rsidRPr="002923FC">
        <w:rPr>
          <w:rFonts w:ascii="GHEA Grapalat" w:hAnsi="GHEA Grapalat"/>
          <w:b/>
          <w:bCs/>
          <w:sz w:val="24"/>
          <w:szCs w:val="24"/>
        </w:rPr>
        <w:t>, д. 12</w:t>
      </w:r>
      <w:r w:rsidRPr="002923FC">
        <w:rPr>
          <w:rFonts w:ascii="GHEA Grapalat" w:hAnsi="GHEA Grapalat"/>
          <w:b/>
          <w:bCs/>
          <w:sz w:val="24"/>
          <w:szCs w:val="24"/>
        </w:rPr>
        <w:t xml:space="preserve"> не позднее, чем </w:t>
      </w:r>
      <w:r w:rsidR="009415D8" w:rsidRPr="002923FC">
        <w:rPr>
          <w:rFonts w:ascii="GHEA Grapalat" w:hAnsi="GHEA Grapalat"/>
          <w:b/>
          <w:bCs/>
          <w:sz w:val="24"/>
          <w:szCs w:val="24"/>
        </w:rPr>
        <w:t>в 1</w:t>
      </w:r>
      <w:r w:rsidR="002923FC">
        <w:rPr>
          <w:rFonts w:ascii="GHEA Grapalat" w:hAnsi="GHEA Grapalat"/>
          <w:b/>
          <w:bCs/>
          <w:sz w:val="24"/>
          <w:szCs w:val="24"/>
          <w:lang w:val="hy-AM"/>
        </w:rPr>
        <w:t>6</w:t>
      </w:r>
      <w:r w:rsidR="009415D8" w:rsidRPr="002923FC">
        <w:rPr>
          <w:rFonts w:ascii="GHEA Grapalat" w:hAnsi="GHEA Grapalat"/>
          <w:b/>
          <w:bCs/>
          <w:sz w:val="24"/>
          <w:szCs w:val="24"/>
        </w:rPr>
        <w:t>:</w:t>
      </w:r>
      <w:r w:rsidR="00612F1E">
        <w:rPr>
          <w:rFonts w:ascii="GHEA Grapalat" w:hAnsi="GHEA Grapalat"/>
          <w:b/>
          <w:bCs/>
          <w:sz w:val="24"/>
          <w:szCs w:val="24"/>
          <w:lang w:val="hy-AM"/>
        </w:rPr>
        <w:t>45</w:t>
      </w:r>
      <w:r w:rsidRPr="002923FC">
        <w:rPr>
          <w:rFonts w:ascii="GHEA Grapalat" w:hAnsi="GHEA Grapalat"/>
          <w:b/>
          <w:bCs/>
          <w:sz w:val="24"/>
          <w:szCs w:val="24"/>
        </w:rPr>
        <w:t xml:space="preserve"> часов </w:t>
      </w:r>
      <w:r w:rsidR="002923FC">
        <w:rPr>
          <w:rFonts w:ascii="GHEA Grapalat" w:hAnsi="GHEA Grapalat"/>
          <w:b/>
          <w:bCs/>
          <w:sz w:val="24"/>
          <w:szCs w:val="24"/>
          <w:lang w:val="hy-AM"/>
        </w:rPr>
        <w:t>1</w:t>
      </w:r>
      <w:r w:rsidR="009C4252">
        <w:rPr>
          <w:rFonts w:ascii="GHEA Grapalat" w:hAnsi="GHEA Grapalat"/>
          <w:b/>
          <w:bCs/>
          <w:sz w:val="24"/>
          <w:szCs w:val="24"/>
          <w:lang w:val="hy-AM"/>
        </w:rPr>
        <w:t>4</w:t>
      </w:r>
      <w:r w:rsidRPr="002923FC">
        <w:rPr>
          <w:rFonts w:ascii="GHEA Grapalat" w:hAnsi="GHEA Grapalat"/>
          <w:b/>
          <w:bCs/>
          <w:sz w:val="24"/>
          <w:szCs w:val="24"/>
        </w:rPr>
        <w:t xml:space="preserve">-го дня с даты опубликования в бюллетене объявления и приглашения на настоящую процедуру. </w:t>
      </w:r>
    </w:p>
    <w:p w14:paraId="2D5543F9" w14:textId="35F9751D" w:rsidR="000371A2" w:rsidRDefault="000371A2" w:rsidP="001D7DC4">
      <w:pPr>
        <w:pStyle w:val="23"/>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r w:rsidR="001E2121">
        <w:rPr>
          <w:rFonts w:ascii="GHEA Grapalat" w:hAnsi="GHEA Grapalat"/>
          <w:b/>
          <w:sz w:val="24"/>
          <w:szCs w:val="24"/>
        </w:rPr>
        <w:t>Зина Товмасян</w:t>
      </w:r>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3B1D730F" w14:textId="77777777" w:rsidR="00B67CCD" w:rsidRPr="00D3436F" w:rsidRDefault="00B67CCD" w:rsidP="001D7DC4">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73D3EADA" w14:textId="77777777"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23E59652" w14:textId="77777777" w:rsidR="005F25EF" w:rsidRDefault="005F25EF" w:rsidP="001D7DC4">
      <w:pPr>
        <w:contextualSpacing/>
        <w:jc w:val="both"/>
        <w:rPr>
          <w:rFonts w:ascii="GHEA Grapalat" w:hAnsi="GHEA Grapalat"/>
        </w:rPr>
      </w:pPr>
      <w:r>
        <w:rPr>
          <w:rFonts w:ascii="GHEA Grapalat" w:hAnsi="GHEA Grapalat"/>
        </w:rPr>
        <w:lastRenderedPageBreak/>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14:paraId="39C49BA2" w14:textId="77777777"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14:paraId="46937982" w14:textId="77777777"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14:paraId="22A93A08" w14:textId="77777777"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51241B86" w14:textId="77777777" w:rsidR="00EA0D10" w:rsidRDefault="001361B2" w:rsidP="001D7DC4">
      <w:pPr>
        <w:pStyle w:val="norm"/>
        <w:widowControl w:val="0"/>
        <w:tabs>
          <w:tab w:val="left" w:pos="1134"/>
        </w:tabs>
        <w:spacing w:line="240" w:lineRule="auto"/>
        <w:ind w:firstLine="284"/>
        <w:contextualSpacing/>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14:paraId="7140BC9E" w14:textId="77777777"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5B90EA8A" w14:textId="77777777"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618294C3" w14:textId="77777777"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6991D481" w14:textId="77777777"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1A9246A3" w14:textId="77777777"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8AC92A9" w14:textId="77777777"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F83471F" w14:textId="77777777"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14:paraId="3A4C2F21"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17B8C7AD" w14:textId="77777777"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26D104A7" w14:textId="77777777" w:rsidR="00BC1D1C" w:rsidRPr="00483ED3" w:rsidRDefault="00C8055A" w:rsidP="00224D09">
      <w:pPr>
        <w:pStyle w:val="norm"/>
        <w:widowControl w:val="0"/>
        <w:tabs>
          <w:tab w:val="left" w:pos="1134"/>
        </w:tabs>
        <w:spacing w:line="240" w:lineRule="auto"/>
        <w:ind w:firstLine="567"/>
        <w:contextualSpacing/>
        <w:rPr>
          <w:rFonts w:ascii="GHEA Grapalat" w:hAnsi="GHEA Grapalat"/>
          <w:b/>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w:t>
      </w:r>
      <w:r w:rsidR="005A26BE" w:rsidRPr="005A26BE">
        <w:t xml:space="preserve"> </w:t>
      </w:r>
      <w:r w:rsidRPr="009044F1">
        <w:rPr>
          <w:rFonts w:ascii="GHEA Grapalat" w:hAnsi="GHEA Grapalat"/>
          <w:sz w:val="24"/>
          <w:szCs w:val="24"/>
        </w:rPr>
        <w:t xml:space="preserve">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w:t>
      </w:r>
      <w:r w:rsidRPr="009044F1">
        <w:rPr>
          <w:rFonts w:ascii="GHEA Grapalat" w:hAnsi="GHEA Grapalat"/>
          <w:sz w:val="24"/>
          <w:szCs w:val="24"/>
        </w:rPr>
        <w:lastRenderedPageBreak/>
        <w:t>подлежащей выплате по части данного вида налога.</w:t>
      </w:r>
      <w:r w:rsidR="00A70A2B">
        <w:rPr>
          <w:rFonts w:ascii="GHEA Grapalat" w:hAnsi="GHEA Grapalat"/>
          <w:sz w:val="24"/>
          <w:szCs w:val="24"/>
        </w:rPr>
        <w:t xml:space="preserve"> </w:t>
      </w:r>
    </w:p>
    <w:p w14:paraId="3BAC351D" w14:textId="77777777"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587E6716" w14:textId="77777777"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14:paraId="044590C3" w14:textId="77777777"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7BCF2D2D" w14:textId="77777777"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14:paraId="56051B38" w14:textId="77777777"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14:paraId="1CF2278F" w14:textId="77777777"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0E4683A" w14:textId="77777777"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257F334B" w14:textId="77777777"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1BDF7CE5" w14:textId="77777777"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14:paraId="67C71CF4" w14:textId="77777777"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5CAEAC95" w14:textId="77777777" w:rsidR="00096865" w:rsidRPr="009044F1" w:rsidRDefault="00096865" w:rsidP="007B18B8">
      <w:pPr>
        <w:pStyle w:val="23"/>
        <w:widowControl w:val="0"/>
        <w:spacing w:line="240" w:lineRule="auto"/>
        <w:ind w:firstLine="567"/>
        <w:contextualSpacing/>
        <w:rPr>
          <w:rFonts w:ascii="GHEA Grapalat" w:hAnsi="GHEA Grapalat"/>
          <w:sz w:val="24"/>
          <w:szCs w:val="24"/>
        </w:rPr>
      </w:pPr>
    </w:p>
    <w:p w14:paraId="341FB835"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3FEA8832" w14:textId="77777777" w:rsidR="00096865" w:rsidRPr="00AA7117" w:rsidRDefault="00220C7C" w:rsidP="00204A0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2377AFD2" w14:textId="77777777" w:rsidR="00096865" w:rsidRPr="009044F1" w:rsidRDefault="00220C7C" w:rsidP="00204A0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1A0D3F8" w14:textId="77777777" w:rsidR="00FA0E41" w:rsidRPr="009044F1" w:rsidRDefault="00FA0E41" w:rsidP="00B46D58">
      <w:pPr>
        <w:widowControl w:val="0"/>
        <w:spacing w:after="160"/>
        <w:ind w:firstLine="567"/>
        <w:jc w:val="center"/>
        <w:rPr>
          <w:rFonts w:ascii="GHEA Grapalat" w:hAnsi="GHEA Grapalat"/>
          <w:b/>
        </w:rPr>
      </w:pPr>
    </w:p>
    <w:p w14:paraId="51F0B246" w14:textId="77777777" w:rsidR="00A225E0" w:rsidRDefault="00A225E0" w:rsidP="00B46D58">
      <w:pPr>
        <w:rPr>
          <w:rFonts w:ascii="GHEA Grapalat" w:hAnsi="GHEA Grapalat" w:cs="Sylfaen"/>
        </w:rPr>
      </w:pPr>
    </w:p>
    <w:p w14:paraId="19F417D3" w14:textId="77777777"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4442BED0" w14:textId="023EED15" w:rsidR="00A9098A" w:rsidRPr="00AD29CE" w:rsidRDefault="00FD2748" w:rsidP="00204A09">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w:t>
      </w:r>
      <w:r w:rsidR="002923FC">
        <w:rPr>
          <w:rFonts w:ascii="GHEA Grapalat" w:hAnsi="GHEA Grapalat"/>
          <w:sz w:val="24"/>
          <w:szCs w:val="24"/>
          <w:lang w:val="hy-AM"/>
        </w:rPr>
        <w:t>1</w:t>
      </w:r>
      <w:r w:rsidR="009C4252">
        <w:rPr>
          <w:rFonts w:ascii="GHEA Grapalat" w:hAnsi="GHEA Grapalat"/>
          <w:sz w:val="24"/>
          <w:szCs w:val="24"/>
          <w:lang w:val="hy-AM"/>
        </w:rPr>
        <w:t>4</w:t>
      </w:r>
      <w:r w:rsidR="00A9098A" w:rsidRPr="00204A09">
        <w:rPr>
          <w:rFonts w:ascii="GHEA Grapalat" w:hAnsi="GHEA Grapalat"/>
          <w:b/>
          <w:sz w:val="24"/>
          <w:szCs w:val="24"/>
        </w:rPr>
        <w:t>-</w:t>
      </w:r>
      <w:proofErr w:type="spellStart"/>
      <w:r w:rsidR="00A9098A" w:rsidRPr="00204A09">
        <w:rPr>
          <w:rFonts w:ascii="GHEA Grapalat" w:hAnsi="GHEA Grapalat"/>
          <w:b/>
          <w:sz w:val="24"/>
          <w:szCs w:val="24"/>
        </w:rPr>
        <w:t>ый</w:t>
      </w:r>
      <w:proofErr w:type="spellEnd"/>
      <w:r w:rsidR="00A9098A" w:rsidRPr="00204A09">
        <w:rPr>
          <w:rFonts w:ascii="GHEA Grapalat" w:hAnsi="GHEA Grapalat"/>
          <w:b/>
          <w:sz w:val="24"/>
          <w:szCs w:val="24"/>
        </w:rPr>
        <w:t xml:space="preserve"> день в </w:t>
      </w:r>
      <w:r w:rsidR="00204A09" w:rsidRPr="00204A09">
        <w:rPr>
          <w:rFonts w:ascii="GHEA Grapalat" w:hAnsi="GHEA Grapalat"/>
          <w:b/>
          <w:sz w:val="24"/>
          <w:szCs w:val="24"/>
        </w:rPr>
        <w:t>1</w:t>
      </w:r>
      <w:r w:rsidR="002923FC">
        <w:rPr>
          <w:rFonts w:ascii="GHEA Grapalat" w:hAnsi="GHEA Grapalat"/>
          <w:b/>
          <w:sz w:val="24"/>
          <w:szCs w:val="24"/>
          <w:lang w:val="hy-AM"/>
        </w:rPr>
        <w:t>6</w:t>
      </w:r>
      <w:r w:rsidR="00204A09" w:rsidRPr="00204A09">
        <w:rPr>
          <w:rFonts w:ascii="GHEA Grapalat" w:hAnsi="GHEA Grapalat"/>
          <w:b/>
          <w:sz w:val="24"/>
          <w:szCs w:val="24"/>
        </w:rPr>
        <w:t>:30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14:paraId="4F9EFE23" w14:textId="77777777"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14:paraId="218876FC" w14:textId="77777777" w:rsidR="00A9098A" w:rsidRDefault="00A9098A" w:rsidP="00204A09">
      <w:pPr>
        <w:widowControl w:val="0"/>
        <w:ind w:firstLine="567"/>
        <w:contextualSpacing/>
        <w:jc w:val="both"/>
        <w:rPr>
          <w:rFonts w:ascii="GHEA Grapalat" w:hAnsi="GHEA Grapalat"/>
        </w:rPr>
      </w:pPr>
      <w:r w:rsidRPr="00AD29CE">
        <w:rPr>
          <w:rFonts w:ascii="GHEA Grapalat" w:hAnsi="GHEA Grapalat"/>
        </w:rPr>
        <w:lastRenderedPageBreak/>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0B49551A" w14:textId="77777777"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175278BA" w14:textId="77777777"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1EE267A" w14:textId="77777777"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3846E4EC" w14:textId="77777777"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12C8F9F8" w14:textId="77777777"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432A5677" w14:textId="77777777"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4A43F5FC" w14:textId="77777777"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14:paraId="2C40ADD3" w14:textId="77777777" w:rsidR="00B514E8" w:rsidRPr="009044F1" w:rsidRDefault="00FD2748"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14:paraId="485932FF" w14:textId="77777777" w:rsidR="00C832E0" w:rsidRPr="00A01157" w:rsidRDefault="00FD2748" w:rsidP="00C832E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14:paraId="21063515" w14:textId="77777777"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062F354F" w14:textId="77777777"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14:paraId="5C1CC089" w14:textId="77777777"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56132162" w14:textId="77777777"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36F48FBC" w14:textId="77777777"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lastRenderedPageBreak/>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5F3ADEAF" w14:textId="77777777"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14:paraId="707DD309" w14:textId="77777777"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615FCF4" w14:textId="77777777"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3495D9B5" w14:textId="77777777" w:rsidR="00AD2081" w:rsidRDefault="00A150A9" w:rsidP="00204A09">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73CDD004" w14:textId="77777777" w:rsidR="003B3E74" w:rsidRPr="00AA7117" w:rsidRDefault="006A3C8A" w:rsidP="00204A09">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39B20C6F" w14:textId="77777777" w:rsidR="00C27BA4"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7E93D636" w14:textId="77777777" w:rsidR="00E46770"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088DD84C" w14:textId="77777777" w:rsidR="00C7065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 xml:space="preserve">При этом в протоколе заседания комиссии подробно описываются несоответствия, зафиксированные в результате оценки заявок, и </w:t>
      </w:r>
      <w:r w:rsidR="00895E05" w:rsidRPr="00895E05">
        <w:rPr>
          <w:rFonts w:ascii="GHEA Grapalat" w:hAnsi="GHEA Grapalat"/>
          <w:sz w:val="24"/>
          <w:szCs w:val="24"/>
        </w:rPr>
        <w:lastRenderedPageBreak/>
        <w:t>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44AF86B1" w14:textId="77777777" w:rsidR="00E65F37"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1CCF1F27" w14:textId="77777777" w:rsidR="00A24827" w:rsidRPr="009044F1" w:rsidRDefault="00A24827"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50EACF64" w14:textId="77777777" w:rsidR="008B73CD" w:rsidRPr="009044F1" w:rsidRDefault="008B73CD"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B232052" w14:textId="77777777"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FB5F76" w:rsidRPr="00551FD6">
        <w:rPr>
          <w:rFonts w:ascii="GHEA Grapalat" w:hAnsi="GHEA Grapalat"/>
        </w:rPr>
        <w:t xml:space="preserve">В случае выявления </w:t>
      </w:r>
      <w:r w:rsidR="00FB5F76" w:rsidRPr="00681C1F">
        <w:rPr>
          <w:rFonts w:ascii="GHEA Grapalat" w:hAnsi="GHEA Grapalat"/>
          <w:color w:val="000000" w:themeColor="text1"/>
        </w:rPr>
        <w:t xml:space="preserve">оснований, предусмотренных пунктом 6 части 1 статьи 6 Закона, </w:t>
      </w:r>
      <w:r w:rsidR="00FB5F7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FB5F76" w:rsidRPr="00787DDB">
        <w:rPr>
          <w:rFonts w:ascii="GHEA Grapalat" w:hAnsi="GHEA Grapalat"/>
        </w:rPr>
        <w:t>. Мотивированное решение руководителя заказчика уполномоченный орган публикует в бюллетене</w:t>
      </w:r>
      <w:r w:rsidR="00FB5F76" w:rsidRPr="00E533E5">
        <w:rPr>
          <w:rFonts w:ascii="GHEA Grapalat" w:hAnsi="GHEA Grapalat"/>
        </w:rPr>
        <w:t xml:space="preserve"> </w:t>
      </w:r>
      <w:r w:rsidR="00FB5F76">
        <w:rPr>
          <w:rFonts w:ascii="GHEA Grapalat" w:hAnsi="GHEA Grapalat"/>
        </w:rPr>
        <w:t xml:space="preserve">в течение пяти рабочих дней, </w:t>
      </w:r>
      <w:r w:rsidR="00FB5F76">
        <w:rPr>
          <w:rStyle w:val="ezkurwreuab5ozgtqnkl"/>
          <w:rFonts w:ascii="GHEA Grapalat" w:hAnsi="GHEA Grapalat"/>
        </w:rPr>
        <w:t>следующих</w:t>
      </w:r>
      <w:r w:rsidR="00FB5F76">
        <w:rPr>
          <w:rFonts w:ascii="GHEA Grapalat" w:hAnsi="GHEA Grapalat"/>
        </w:rPr>
        <w:t xml:space="preserve"> </w:t>
      </w:r>
      <w:r w:rsidR="00FB5F76">
        <w:rPr>
          <w:rStyle w:val="ezkurwreuab5ozgtqnkl"/>
          <w:rFonts w:ascii="GHEA Grapalat" w:hAnsi="GHEA Grapalat"/>
        </w:rPr>
        <w:t>за днем</w:t>
      </w:r>
      <w:r w:rsidR="00FB5F76">
        <w:rPr>
          <w:rFonts w:ascii="GHEA Grapalat" w:hAnsi="GHEA Grapalat"/>
        </w:rPr>
        <w:t xml:space="preserve"> </w:t>
      </w:r>
      <w:r w:rsidR="00FB5F76">
        <w:rPr>
          <w:rStyle w:val="ezkurwreuab5ozgtqnkl"/>
          <w:rFonts w:ascii="GHEA Grapalat" w:hAnsi="GHEA Grapalat"/>
        </w:rPr>
        <w:t>получения</w:t>
      </w:r>
      <w:r w:rsidR="00FB5F76">
        <w:rPr>
          <w:rFonts w:ascii="GHEA Grapalat" w:hAnsi="GHEA Grapalat"/>
        </w:rPr>
        <w:t xml:space="preserve"> </w:t>
      </w:r>
      <w:r w:rsidR="00FB5F76">
        <w:rPr>
          <w:rStyle w:val="ezkurwreuab5ozgtqnkl"/>
          <w:rFonts w:ascii="GHEA Grapalat" w:hAnsi="GHEA Grapalat"/>
        </w:rPr>
        <w:t>решения</w:t>
      </w:r>
      <w:r w:rsidR="00FB5F76"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14:paraId="6D9BC054" w14:textId="77777777"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14:paraId="0B2E4EDB" w14:textId="77777777"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0A93D040" w14:textId="77777777"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63A8CC90" w14:textId="77777777" w:rsidR="00050818" w:rsidRPr="00050818" w:rsidRDefault="00050818" w:rsidP="00050818">
      <w:pPr>
        <w:widowControl w:val="0"/>
        <w:tabs>
          <w:tab w:val="left" w:pos="1276"/>
        </w:tabs>
        <w:spacing w:after="160"/>
        <w:jc w:val="both"/>
        <w:rPr>
          <w:rFonts w:ascii="GHEA Grapalat" w:hAnsi="GHEA Grapalat"/>
        </w:rPr>
      </w:pPr>
      <w:r w:rsidRPr="00050818">
        <w:rPr>
          <w:rFonts w:ascii="GHEA Grapalat" w:hAnsi="GHEA Grapalat" w:cs="Sylfaen"/>
        </w:rPr>
        <w:lastRenderedPageBreak/>
        <w:t xml:space="preserve">     </w:t>
      </w:r>
      <w:r w:rsidRPr="00050818">
        <w:rPr>
          <w:rFonts w:ascii="GHEA Grapalat" w:hAnsi="GHEA Grapalat" w:cs="Sylfaen" w:hint="eastAsia"/>
        </w:rPr>
        <w:t>При</w:t>
      </w:r>
      <w:r w:rsidRPr="00050818">
        <w:rPr>
          <w:rFonts w:ascii="GHEA Grapalat" w:hAnsi="GHEA Grapalat" w:cs="Sylfaen"/>
        </w:rPr>
        <w:t xml:space="preserve"> </w:t>
      </w:r>
      <w:r w:rsidRPr="00050818">
        <w:rPr>
          <w:rFonts w:ascii="GHEA Grapalat" w:hAnsi="GHEA Grapalat" w:cs="Sylfaen" w:hint="eastAsia"/>
        </w:rPr>
        <w:t>этом</w:t>
      </w:r>
      <w:r w:rsidRPr="00050818">
        <w:rPr>
          <w:rFonts w:ascii="GHEA Grapalat" w:hAnsi="GHEA Grapalat" w:cs="Sylfaen"/>
        </w:rPr>
        <w:t xml:space="preserve">, </w:t>
      </w:r>
      <w:r w:rsidRPr="00050818">
        <w:rPr>
          <w:rFonts w:ascii="GHEA Grapalat" w:hAnsi="GHEA Grapalat" w:cs="Sylfaen" w:hint="eastAsia"/>
        </w:rPr>
        <w:t>если</w:t>
      </w:r>
      <w:r w:rsidRPr="00050818">
        <w:rPr>
          <w:rFonts w:ascii="GHEA Grapalat" w:hAnsi="GHEA Grapalat" w:cs="Sylfaen"/>
        </w:rPr>
        <w:t xml:space="preserve"> </w:t>
      </w:r>
      <w:r w:rsidRPr="00050818">
        <w:rPr>
          <w:rFonts w:ascii="GHEA Grapalat" w:hAnsi="GHEA Grapalat" w:cs="Sylfaen" w:hint="eastAsia"/>
        </w:rPr>
        <w:t>заявление</w:t>
      </w:r>
      <w:r w:rsidRPr="00050818">
        <w:rPr>
          <w:rFonts w:ascii="GHEA Grapalat" w:hAnsi="GHEA Grapalat" w:cs="Sylfaen"/>
        </w:rPr>
        <w:t>-</w:t>
      </w:r>
      <w:r w:rsidRPr="00050818">
        <w:rPr>
          <w:rFonts w:ascii="GHEA Grapalat" w:hAnsi="GHEA Grapalat" w:cs="Sylfaen" w:hint="eastAsia"/>
        </w:rPr>
        <w:t>объявление</w:t>
      </w:r>
      <w:r w:rsidRPr="00050818">
        <w:rPr>
          <w:rFonts w:ascii="GHEA Grapalat" w:hAnsi="GHEA Grapalat" w:cs="Sylfaen"/>
        </w:rPr>
        <w:t xml:space="preserve"> </w:t>
      </w:r>
      <w:r w:rsidRPr="00050818">
        <w:rPr>
          <w:rFonts w:ascii="GHEA Grapalat" w:hAnsi="GHEA Grapalat" w:cs="Sylfaen" w:hint="eastAsia"/>
        </w:rPr>
        <w:t>о</w:t>
      </w:r>
      <w:r w:rsidRPr="00050818">
        <w:rPr>
          <w:rFonts w:ascii="GHEA Grapalat" w:hAnsi="GHEA Grapalat" w:cs="Sylfaen"/>
        </w:rPr>
        <w:t xml:space="preserve"> </w:t>
      </w:r>
      <w:r w:rsidRPr="00050818">
        <w:rPr>
          <w:rFonts w:ascii="GHEA Grapalat" w:hAnsi="GHEA Grapalat" w:cs="Sylfaen" w:hint="eastAsia"/>
        </w:rPr>
        <w:t>праве</w:t>
      </w:r>
      <w:r w:rsidRPr="00050818">
        <w:rPr>
          <w:rFonts w:ascii="GHEA Grapalat" w:hAnsi="GHEA Grapalat" w:cs="Sylfaen"/>
        </w:rPr>
        <w:t xml:space="preserve"> </w:t>
      </w:r>
      <w:r w:rsidRPr="00050818">
        <w:rPr>
          <w:rFonts w:ascii="GHEA Grapalat" w:hAnsi="GHEA Grapalat" w:cs="Sylfaen" w:hint="eastAsia"/>
        </w:rPr>
        <w:t>на</w:t>
      </w:r>
      <w:r w:rsidRPr="00050818">
        <w:rPr>
          <w:rFonts w:ascii="GHEA Grapalat" w:hAnsi="GHEA Grapalat" w:cs="Sylfaen"/>
        </w:rPr>
        <w:t xml:space="preserve"> </w:t>
      </w:r>
      <w:r w:rsidRPr="00050818">
        <w:rPr>
          <w:rFonts w:ascii="GHEA Grapalat" w:hAnsi="GHEA Grapalat" w:cs="Sylfaen" w:hint="eastAsia"/>
        </w:rPr>
        <w:t>участие</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закупках</w:t>
      </w:r>
      <w:r w:rsidRPr="00050818">
        <w:rPr>
          <w:rFonts w:ascii="GHEA Grapalat" w:hAnsi="GHEA Grapalat" w:cs="Sylfaen"/>
        </w:rPr>
        <w:t xml:space="preserve"> </w:t>
      </w:r>
      <w:r w:rsidRPr="00050818">
        <w:rPr>
          <w:rFonts w:ascii="GHEA Grapalat" w:hAnsi="GHEA Grapalat" w:cs="Sylfaen" w:hint="eastAsia"/>
        </w:rPr>
        <w:t>участника</w:t>
      </w:r>
      <w:r w:rsidRPr="00050818">
        <w:rPr>
          <w:rFonts w:ascii="GHEA Grapalat" w:hAnsi="GHEA Grapalat" w:cs="Sylfaen"/>
        </w:rPr>
        <w:t xml:space="preserve"> </w:t>
      </w:r>
      <w:r w:rsidRPr="00050818">
        <w:rPr>
          <w:rFonts w:ascii="GHEA Grapalat" w:hAnsi="GHEA Grapalat" w:cs="Sylfaen" w:hint="eastAsia"/>
        </w:rPr>
        <w:t>квалифицируется</w:t>
      </w:r>
      <w:r w:rsidRPr="00050818">
        <w:rPr>
          <w:rFonts w:ascii="GHEA Grapalat" w:hAnsi="GHEA Grapalat" w:cs="Sylfaen"/>
        </w:rPr>
        <w:t xml:space="preserve"> </w:t>
      </w:r>
      <w:r w:rsidRPr="00050818">
        <w:rPr>
          <w:rFonts w:ascii="GHEA Grapalat" w:hAnsi="GHEA Grapalat" w:cs="Sylfaen" w:hint="eastAsia"/>
        </w:rPr>
        <w:t>как</w:t>
      </w:r>
      <w:r w:rsidRPr="00050818">
        <w:rPr>
          <w:rFonts w:ascii="GHEA Grapalat" w:hAnsi="GHEA Grapalat" w:cs="Sylfaen"/>
        </w:rPr>
        <w:t xml:space="preserve"> </w:t>
      </w:r>
      <w:r w:rsidRPr="00050818">
        <w:rPr>
          <w:rFonts w:ascii="GHEA Grapalat" w:hAnsi="GHEA Grapalat" w:cs="Sylfaen" w:hint="eastAsia"/>
        </w:rPr>
        <w:t>несоответствующее</w:t>
      </w:r>
      <w:r w:rsidRPr="00050818">
        <w:rPr>
          <w:rFonts w:ascii="GHEA Grapalat" w:hAnsi="GHEA Grapalat" w:cs="Sylfaen"/>
        </w:rPr>
        <w:t xml:space="preserve"> </w:t>
      </w:r>
      <w:r w:rsidRPr="00050818">
        <w:rPr>
          <w:rFonts w:ascii="GHEA Grapalat" w:hAnsi="GHEA Grapalat" w:cs="Sylfaen" w:hint="eastAsia"/>
        </w:rPr>
        <w:t>действительности</w:t>
      </w:r>
      <w:r w:rsidRPr="00050818">
        <w:rPr>
          <w:rFonts w:ascii="GHEA Grapalat" w:hAnsi="GHEA Grapalat" w:cs="Sylfaen"/>
        </w:rPr>
        <w:t xml:space="preserve"> </w:t>
      </w:r>
      <w:r w:rsidRPr="00050818">
        <w:rPr>
          <w:rFonts w:ascii="GHEA Grapalat" w:hAnsi="GHEA Grapalat" w:cs="Sylfaen" w:hint="eastAsia"/>
        </w:rPr>
        <w:t>или</w:t>
      </w:r>
      <w:r w:rsidRPr="00050818">
        <w:rPr>
          <w:rFonts w:ascii="GHEA Grapalat" w:hAnsi="GHEA Grapalat" w:cs="Sylfaen"/>
        </w:rPr>
        <w:t xml:space="preserve"> </w:t>
      </w:r>
      <w:r w:rsidRPr="00050818">
        <w:rPr>
          <w:rFonts w:ascii="GHEA Grapalat" w:hAnsi="GHEA Grapalat" w:cs="Sylfaen" w:hint="eastAsia"/>
        </w:rPr>
        <w:t>участник</w:t>
      </w:r>
      <w:r w:rsidRPr="00050818">
        <w:rPr>
          <w:rFonts w:ascii="GHEA Grapalat" w:hAnsi="GHEA Grapalat" w:cs="Sylfaen"/>
        </w:rPr>
        <w:t xml:space="preserve"> </w:t>
      </w:r>
      <w:r w:rsidRPr="00050818">
        <w:rPr>
          <w:rFonts w:ascii="GHEA Grapalat" w:hAnsi="GHEA Grapalat" w:cs="Sylfaen" w:hint="eastAsia"/>
        </w:rPr>
        <w:t>не</w:t>
      </w:r>
      <w:r w:rsidRPr="00050818">
        <w:rPr>
          <w:rFonts w:ascii="GHEA Grapalat" w:hAnsi="GHEA Grapalat" w:cs="Sylfaen"/>
        </w:rPr>
        <w:t xml:space="preserve"> </w:t>
      </w:r>
      <w:r w:rsidRPr="00050818">
        <w:rPr>
          <w:rFonts w:ascii="GHEA Grapalat" w:hAnsi="GHEA Grapalat" w:cs="Sylfaen" w:hint="eastAsia"/>
        </w:rPr>
        <w:t>представляет</w:t>
      </w:r>
      <w:r w:rsidRPr="00050818">
        <w:rPr>
          <w:rFonts w:ascii="GHEA Grapalat" w:hAnsi="GHEA Grapalat" w:cs="Sylfaen"/>
        </w:rPr>
        <w:t xml:space="preserve"> </w:t>
      </w:r>
      <w:r w:rsidRPr="00050818">
        <w:rPr>
          <w:rFonts w:ascii="GHEA Grapalat" w:hAnsi="GHEA Grapalat" w:cs="Sylfaen" w:hint="eastAsia"/>
        </w:rPr>
        <w:t>предусмотренные</w:t>
      </w:r>
      <w:r w:rsidRPr="00050818">
        <w:rPr>
          <w:rFonts w:ascii="GHEA Grapalat" w:hAnsi="GHEA Grapalat" w:cs="Sylfaen"/>
        </w:rPr>
        <w:t xml:space="preserve"> </w:t>
      </w:r>
      <w:r w:rsidRPr="00050818">
        <w:rPr>
          <w:rFonts w:ascii="GHEA Grapalat" w:hAnsi="GHEA Grapalat" w:cs="Sylfaen" w:hint="eastAsia"/>
        </w:rPr>
        <w:t>приглашением</w:t>
      </w:r>
      <w:r w:rsidRPr="00050818">
        <w:rPr>
          <w:rFonts w:ascii="GHEA Grapalat" w:hAnsi="GHEA Grapalat" w:cs="Sylfaen"/>
        </w:rPr>
        <w:t xml:space="preserve"> </w:t>
      </w:r>
      <w:r w:rsidRPr="00050818">
        <w:rPr>
          <w:rFonts w:ascii="GHEA Grapalat" w:hAnsi="GHEA Grapalat" w:cs="Sylfaen" w:hint="eastAsia"/>
        </w:rPr>
        <w:t>документы</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порядке</w:t>
      </w:r>
      <w:r w:rsidRPr="00050818">
        <w:rPr>
          <w:rFonts w:ascii="GHEA Grapalat" w:hAnsi="GHEA Grapalat" w:cs="Sylfaen"/>
        </w:rPr>
        <w:t xml:space="preserve"> </w:t>
      </w:r>
      <w:r w:rsidRPr="00050818">
        <w:rPr>
          <w:rFonts w:ascii="GHEA Grapalat" w:hAnsi="GHEA Grapalat" w:cs="Sylfaen" w:hint="eastAsia"/>
        </w:rPr>
        <w:t>и</w:t>
      </w:r>
      <w:r w:rsidRPr="00050818">
        <w:rPr>
          <w:rFonts w:ascii="GHEA Grapalat" w:hAnsi="GHEA Grapalat" w:cs="Sylfaen"/>
        </w:rPr>
        <w:t xml:space="preserve"> </w:t>
      </w:r>
      <w:r w:rsidRPr="00050818">
        <w:rPr>
          <w:rFonts w:ascii="GHEA Grapalat" w:hAnsi="GHEA Grapalat" w:cs="Sylfaen" w:hint="eastAsia"/>
        </w:rPr>
        <w:t>сроки</w:t>
      </w:r>
      <w:r w:rsidRPr="00050818">
        <w:rPr>
          <w:rFonts w:ascii="GHEA Grapalat" w:hAnsi="GHEA Grapalat" w:cs="Sylfaen"/>
        </w:rPr>
        <w:t xml:space="preserve">, </w:t>
      </w:r>
      <w:r w:rsidRPr="00050818">
        <w:rPr>
          <w:rFonts w:ascii="GHEA Grapalat" w:hAnsi="GHEA Grapalat" w:cs="Sylfaen" w:hint="eastAsia"/>
        </w:rPr>
        <w:t>установленные</w:t>
      </w:r>
      <w:r w:rsidRPr="00050818">
        <w:rPr>
          <w:rFonts w:ascii="GHEA Grapalat" w:hAnsi="GHEA Grapalat" w:cs="Sylfaen"/>
        </w:rPr>
        <w:t xml:space="preserve"> </w:t>
      </w:r>
      <w:r w:rsidRPr="00050818">
        <w:rPr>
          <w:rFonts w:ascii="GHEA Grapalat" w:hAnsi="GHEA Grapalat" w:cs="Sylfaen" w:hint="eastAsia"/>
        </w:rPr>
        <w:t>настоящим</w:t>
      </w:r>
      <w:r w:rsidRPr="00050818">
        <w:rPr>
          <w:rFonts w:ascii="GHEA Grapalat" w:hAnsi="GHEA Grapalat" w:cs="Sylfaen"/>
        </w:rPr>
        <w:t xml:space="preserve"> </w:t>
      </w:r>
      <w:r w:rsidRPr="00050818">
        <w:rPr>
          <w:rFonts w:ascii="GHEA Grapalat" w:hAnsi="GHEA Grapalat" w:cs="Sylfaen" w:hint="eastAsia"/>
        </w:rPr>
        <w:t>приглашением</w:t>
      </w:r>
      <w:r w:rsidRPr="00050818">
        <w:rPr>
          <w:rFonts w:ascii="GHEA Grapalat" w:hAnsi="GHEA Grapalat" w:cs="Sylfaen"/>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050818">
        <w:rPr>
          <w:rFonts w:ascii="GHEA Grapalat" w:hAnsi="GHEA Grapalat" w:cs="Sylfaen" w:hint="eastAsia"/>
        </w:rPr>
        <w:t>или</w:t>
      </w:r>
      <w:r w:rsidRPr="00050818">
        <w:rPr>
          <w:rFonts w:ascii="GHEA Grapalat" w:hAnsi="GHEA Grapalat" w:cs="Sylfaen"/>
        </w:rPr>
        <w:t xml:space="preserve"> </w:t>
      </w:r>
      <w:r w:rsidRPr="00050818">
        <w:rPr>
          <w:rFonts w:ascii="GHEA Grapalat" w:hAnsi="GHEA Grapalat" w:cs="Sylfaen" w:hint="eastAsia"/>
        </w:rPr>
        <w:t>отобранный</w:t>
      </w:r>
      <w:r w:rsidRPr="00050818">
        <w:rPr>
          <w:rFonts w:ascii="GHEA Grapalat" w:hAnsi="GHEA Grapalat" w:cs="Sylfaen"/>
        </w:rPr>
        <w:t xml:space="preserve"> </w:t>
      </w:r>
      <w:r w:rsidRPr="00050818">
        <w:rPr>
          <w:rFonts w:ascii="GHEA Grapalat" w:hAnsi="GHEA Grapalat" w:cs="Sylfaen" w:hint="eastAsia"/>
        </w:rPr>
        <w:t>участник</w:t>
      </w:r>
      <w:r w:rsidRPr="00050818">
        <w:rPr>
          <w:rFonts w:ascii="GHEA Grapalat" w:hAnsi="GHEA Grapalat" w:cs="Sylfaen"/>
        </w:rPr>
        <w:t xml:space="preserve"> </w:t>
      </w:r>
      <w:r w:rsidRPr="00050818">
        <w:rPr>
          <w:rFonts w:ascii="GHEA Grapalat" w:hAnsi="GHEA Grapalat" w:cs="Sylfaen" w:hint="eastAsia"/>
        </w:rPr>
        <w:t>не</w:t>
      </w:r>
      <w:r w:rsidRPr="00050818">
        <w:rPr>
          <w:rFonts w:ascii="GHEA Grapalat" w:hAnsi="GHEA Grapalat" w:cs="Sylfaen"/>
        </w:rPr>
        <w:t xml:space="preserve"> </w:t>
      </w:r>
      <w:r w:rsidRPr="00050818">
        <w:rPr>
          <w:rFonts w:ascii="GHEA Grapalat" w:hAnsi="GHEA Grapalat" w:cs="Sylfaen" w:hint="eastAsia"/>
        </w:rPr>
        <w:t>представляет</w:t>
      </w:r>
      <w:r w:rsidRPr="00050818">
        <w:rPr>
          <w:rFonts w:ascii="GHEA Grapalat" w:hAnsi="GHEA Grapalat" w:cs="Sylfaen"/>
        </w:rPr>
        <w:t xml:space="preserve"> </w:t>
      </w:r>
      <w:r w:rsidRPr="00050818">
        <w:rPr>
          <w:rFonts w:ascii="GHEA Grapalat" w:hAnsi="GHEA Grapalat" w:cs="Sylfaen" w:hint="eastAsia"/>
        </w:rPr>
        <w:t>обеспечение</w:t>
      </w:r>
      <w:r w:rsidRPr="00050818">
        <w:rPr>
          <w:rFonts w:ascii="GHEA Grapalat" w:hAnsi="GHEA Grapalat" w:cs="Sylfaen"/>
        </w:rPr>
        <w:t xml:space="preserve"> </w:t>
      </w:r>
      <w:r w:rsidRPr="00050818">
        <w:rPr>
          <w:rFonts w:ascii="GHEA Grapalat" w:hAnsi="GHEA Grapalat" w:cs="Sylfaen" w:hint="eastAsia"/>
        </w:rPr>
        <w:t>квалификации</w:t>
      </w:r>
      <w:r w:rsidRPr="00050818">
        <w:rPr>
          <w:rFonts w:ascii="GHEA Grapalat" w:hAnsi="GHEA Grapalat" w:cs="Sylfaen"/>
        </w:rPr>
        <w:t xml:space="preserve"> </w:t>
      </w:r>
      <w:r w:rsidRPr="00050818">
        <w:rPr>
          <w:rFonts w:ascii="GHEA Grapalat" w:hAnsi="GHEA Grapalat" w:cs="Sylfaen" w:hint="eastAsia"/>
        </w:rPr>
        <w:t>или</w:t>
      </w:r>
      <w:r w:rsidRPr="00050818">
        <w:rPr>
          <w:rFonts w:ascii="GHEA Grapalat" w:hAnsi="GHEA Grapalat" w:cs="Sylfaen"/>
        </w:rPr>
        <w:t xml:space="preserve"> </w:t>
      </w:r>
      <w:r w:rsidRPr="00050818">
        <w:rPr>
          <w:rFonts w:ascii="GHEA Grapalat" w:hAnsi="GHEA Grapalat" w:cs="Sylfaen" w:hint="eastAsia"/>
        </w:rPr>
        <w:t>договора</w:t>
      </w:r>
      <w:r w:rsidRPr="00050818">
        <w:rPr>
          <w:rFonts w:ascii="GHEA Grapalat" w:hAnsi="GHEA Grapalat" w:cs="Sylfaen"/>
        </w:rPr>
        <w:t xml:space="preserve">, </w:t>
      </w:r>
      <w:r w:rsidRPr="00050818">
        <w:rPr>
          <w:rFonts w:ascii="GHEA Grapalat" w:hAnsi="GHEA Grapalat" w:cs="Sylfaen" w:hint="eastAsia"/>
        </w:rPr>
        <w:t>или</w:t>
      </w:r>
      <w:r w:rsidRPr="00050818">
        <w:rPr>
          <w:rFonts w:ascii="GHEA Grapalat" w:hAnsi="GHEA Grapalat" w:cs="Sylfaen"/>
        </w:rPr>
        <w:t xml:space="preserve"> </w:t>
      </w:r>
      <w:r w:rsidRPr="00050818">
        <w:rPr>
          <w:rFonts w:ascii="GHEA Grapalat" w:hAnsi="GHEA Grapalat" w:cs="Sylfaen" w:hint="eastAsia"/>
        </w:rPr>
        <w:t>если</w:t>
      </w:r>
      <w:r w:rsidRPr="00050818">
        <w:rPr>
          <w:rFonts w:ascii="GHEA Grapalat" w:hAnsi="GHEA Grapalat" w:cs="Sylfaen"/>
        </w:rPr>
        <w:t xml:space="preserve"> </w:t>
      </w:r>
      <w:r w:rsidRPr="00050818">
        <w:rPr>
          <w:rFonts w:ascii="GHEA Grapalat" w:hAnsi="GHEA Grapalat" w:cs="Sylfaen" w:hint="eastAsia"/>
        </w:rPr>
        <w:t>процедура</w:t>
      </w:r>
      <w:r w:rsidRPr="00050818">
        <w:rPr>
          <w:rFonts w:ascii="GHEA Grapalat" w:hAnsi="GHEA Grapalat" w:cs="Sylfaen"/>
        </w:rPr>
        <w:t xml:space="preserve"> </w:t>
      </w:r>
      <w:r w:rsidRPr="00050818">
        <w:rPr>
          <w:rFonts w:ascii="GHEA Grapalat" w:hAnsi="GHEA Grapalat" w:cs="Sylfaen" w:hint="eastAsia"/>
        </w:rPr>
        <w:t>организована</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соответствии</w:t>
      </w:r>
      <w:r w:rsidRPr="00050818">
        <w:rPr>
          <w:rFonts w:ascii="GHEA Grapalat" w:hAnsi="GHEA Grapalat" w:cs="Sylfaen"/>
        </w:rPr>
        <w:t xml:space="preserve"> </w:t>
      </w:r>
      <w:r w:rsidRPr="00050818">
        <w:rPr>
          <w:rFonts w:ascii="GHEA Grapalat" w:hAnsi="GHEA Grapalat" w:cs="Sylfaen" w:hint="eastAsia"/>
        </w:rPr>
        <w:t>с</w:t>
      </w:r>
      <w:r w:rsidRPr="00050818">
        <w:rPr>
          <w:rFonts w:ascii="GHEA Grapalat" w:hAnsi="GHEA Grapalat" w:cs="Sylfaen"/>
        </w:rPr>
        <w:t xml:space="preserve"> </w:t>
      </w:r>
      <w:r w:rsidRPr="00050818">
        <w:rPr>
          <w:rFonts w:ascii="GHEA Grapalat" w:hAnsi="GHEA Grapalat" w:cs="Sylfaen" w:hint="eastAsia"/>
        </w:rPr>
        <w:t>нормами</w:t>
      </w:r>
      <w:r w:rsidRPr="00050818">
        <w:rPr>
          <w:rFonts w:ascii="GHEA Grapalat" w:hAnsi="GHEA Grapalat" w:cs="Sylfaen"/>
        </w:rPr>
        <w:t xml:space="preserve">, </w:t>
      </w:r>
      <w:r w:rsidRPr="00050818">
        <w:rPr>
          <w:rFonts w:ascii="GHEA Grapalat" w:hAnsi="GHEA Grapalat" w:cs="Sylfaen" w:hint="eastAsia"/>
        </w:rPr>
        <w:t>предусмотренным</w:t>
      </w:r>
      <w:r w:rsidRPr="00050818">
        <w:rPr>
          <w:rFonts w:ascii="GHEA Grapalat" w:hAnsi="GHEA Grapalat" w:cs="Sylfaen"/>
        </w:rPr>
        <w:t xml:space="preserve"> </w:t>
      </w:r>
      <w:r w:rsidRPr="00050818">
        <w:rPr>
          <w:rFonts w:ascii="GHEA Grapalat" w:hAnsi="GHEA Grapalat" w:cs="Sylfaen" w:hint="eastAsia"/>
        </w:rPr>
        <w:t>частью</w:t>
      </w:r>
      <w:r w:rsidRPr="00050818">
        <w:rPr>
          <w:rFonts w:ascii="GHEA Grapalat" w:hAnsi="GHEA Grapalat" w:cs="Sylfaen"/>
        </w:rPr>
        <w:t xml:space="preserve"> 6 </w:t>
      </w:r>
      <w:r w:rsidRPr="00050818">
        <w:rPr>
          <w:rFonts w:ascii="GHEA Grapalat" w:hAnsi="GHEA Grapalat" w:cs="Sylfaen" w:hint="eastAsia"/>
        </w:rPr>
        <w:t>статьи</w:t>
      </w:r>
      <w:r w:rsidRPr="00050818">
        <w:rPr>
          <w:rFonts w:ascii="GHEA Grapalat" w:hAnsi="GHEA Grapalat" w:cs="Sylfaen"/>
        </w:rPr>
        <w:t xml:space="preserve"> 15 </w:t>
      </w:r>
      <w:r w:rsidRPr="00050818">
        <w:rPr>
          <w:rFonts w:ascii="GHEA Grapalat" w:hAnsi="GHEA Grapalat" w:cs="Sylfaen" w:hint="eastAsia"/>
        </w:rPr>
        <w:t>Закона</w:t>
      </w:r>
      <w:r w:rsidRPr="00050818">
        <w:rPr>
          <w:rFonts w:ascii="GHEA Grapalat" w:hAnsi="GHEA Grapalat" w:cs="Sylfaen"/>
        </w:rPr>
        <w:t xml:space="preserve"> </w:t>
      </w:r>
      <w:r w:rsidRPr="00050818">
        <w:rPr>
          <w:rFonts w:ascii="GHEA Grapalat" w:hAnsi="GHEA Grapalat" w:cs="Sylfaen" w:hint="eastAsia"/>
        </w:rPr>
        <w:t>РА</w:t>
      </w:r>
      <w:r w:rsidRPr="00050818">
        <w:rPr>
          <w:rFonts w:ascii="GHEA Grapalat" w:hAnsi="GHEA Grapalat" w:cs="Sylfaen"/>
        </w:rPr>
        <w:t xml:space="preserve"> "</w:t>
      </w:r>
      <w:r w:rsidRPr="00050818">
        <w:rPr>
          <w:rFonts w:ascii="GHEA Grapalat" w:hAnsi="GHEA Grapalat" w:cs="Sylfaen" w:hint="eastAsia"/>
        </w:rPr>
        <w:t>О</w:t>
      </w:r>
      <w:r w:rsidRPr="00050818">
        <w:rPr>
          <w:rFonts w:ascii="GHEA Grapalat" w:hAnsi="GHEA Grapalat" w:cs="Sylfaen"/>
        </w:rPr>
        <w:t xml:space="preserve"> </w:t>
      </w:r>
      <w:r w:rsidRPr="00050818">
        <w:rPr>
          <w:rFonts w:ascii="GHEA Grapalat" w:hAnsi="GHEA Grapalat" w:cs="Sylfaen" w:hint="eastAsia"/>
        </w:rPr>
        <w:t>закупках</w:t>
      </w:r>
      <w:r w:rsidRPr="00050818">
        <w:rPr>
          <w:rFonts w:ascii="GHEA Grapalat" w:hAnsi="GHEA Grapalat" w:cs="Sylfaen"/>
        </w:rPr>
        <w:t xml:space="preserve">`, </w:t>
      </w:r>
      <w:r w:rsidRPr="00050818">
        <w:rPr>
          <w:rFonts w:ascii="GHEA Grapalat" w:hAnsi="GHEA Grapalat" w:cs="Sylfaen" w:hint="eastAsia"/>
        </w:rPr>
        <w:t>и</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результате</w:t>
      </w:r>
      <w:r w:rsidRPr="00050818">
        <w:rPr>
          <w:rFonts w:ascii="GHEA Grapalat" w:hAnsi="GHEA Grapalat" w:cs="Sylfaen"/>
        </w:rPr>
        <w:t xml:space="preserve"> </w:t>
      </w:r>
      <w:r w:rsidRPr="00050818">
        <w:rPr>
          <w:rFonts w:ascii="GHEA Grapalat" w:hAnsi="GHEA Grapalat" w:cs="Sylfaen" w:hint="eastAsia"/>
        </w:rPr>
        <w:t>этого</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целях</w:t>
      </w:r>
      <w:r w:rsidRPr="00050818">
        <w:rPr>
          <w:rFonts w:ascii="GHEA Grapalat" w:hAnsi="GHEA Grapalat" w:cs="Sylfaen"/>
        </w:rPr>
        <w:t xml:space="preserve"> </w:t>
      </w:r>
      <w:r w:rsidRPr="00050818">
        <w:rPr>
          <w:rFonts w:ascii="GHEA Grapalat" w:hAnsi="GHEA Grapalat" w:cs="Sylfaen" w:hint="eastAsia"/>
        </w:rPr>
        <w:t>заключения</w:t>
      </w:r>
      <w:r w:rsidRPr="00050818">
        <w:rPr>
          <w:rFonts w:ascii="GHEA Grapalat" w:hAnsi="GHEA Grapalat" w:cs="Sylfaen"/>
        </w:rPr>
        <w:t xml:space="preserve"> </w:t>
      </w:r>
      <w:r w:rsidRPr="00050818">
        <w:rPr>
          <w:rFonts w:ascii="GHEA Grapalat" w:hAnsi="GHEA Grapalat" w:cs="Sylfaen" w:hint="eastAsia"/>
        </w:rPr>
        <w:t>соглашения</w:t>
      </w:r>
      <w:r w:rsidRPr="00050818">
        <w:rPr>
          <w:rFonts w:ascii="GHEA Grapalat" w:hAnsi="GHEA Grapalat" w:cs="Sylfaen"/>
        </w:rPr>
        <w:t xml:space="preserve"> </w:t>
      </w:r>
      <w:r w:rsidRPr="00050818">
        <w:rPr>
          <w:rFonts w:ascii="GHEA Grapalat" w:hAnsi="GHEA Grapalat" w:cs="Sylfaen" w:hint="eastAsia"/>
        </w:rPr>
        <w:t>лицо</w:t>
      </w:r>
      <w:r w:rsidRPr="00050818">
        <w:rPr>
          <w:rFonts w:ascii="GHEA Grapalat" w:hAnsi="GHEA Grapalat" w:cs="Sylfaen"/>
        </w:rPr>
        <w:t xml:space="preserve">, </w:t>
      </w:r>
      <w:r w:rsidRPr="00050818">
        <w:rPr>
          <w:rFonts w:ascii="GHEA Grapalat" w:hAnsi="GHEA Grapalat" w:cs="Sylfaen" w:hint="eastAsia"/>
        </w:rPr>
        <w:t>заключившее</w:t>
      </w:r>
      <w:r w:rsidRPr="00050818">
        <w:rPr>
          <w:rFonts w:ascii="GHEA Grapalat" w:hAnsi="GHEA Grapalat" w:cs="Sylfaen"/>
        </w:rPr>
        <w:t xml:space="preserve"> </w:t>
      </w:r>
      <w:r w:rsidRPr="00050818">
        <w:rPr>
          <w:rFonts w:ascii="GHEA Grapalat" w:hAnsi="GHEA Grapalat" w:cs="Sylfaen" w:hint="eastAsia"/>
        </w:rPr>
        <w:t>договор</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установленный</w:t>
      </w:r>
      <w:r w:rsidRPr="00050818">
        <w:rPr>
          <w:rFonts w:ascii="GHEA Grapalat" w:hAnsi="GHEA Grapalat" w:cs="Sylfaen"/>
        </w:rPr>
        <w:t xml:space="preserve"> </w:t>
      </w:r>
      <w:r w:rsidRPr="00050818">
        <w:rPr>
          <w:rFonts w:ascii="GHEA Grapalat" w:hAnsi="GHEA Grapalat" w:cs="Sylfaen" w:hint="eastAsia"/>
        </w:rPr>
        <w:t>срок</w:t>
      </w:r>
      <w:r w:rsidRPr="00050818">
        <w:rPr>
          <w:rFonts w:ascii="GHEA Grapalat" w:hAnsi="GHEA Grapalat" w:cs="Sylfaen"/>
        </w:rPr>
        <w:t xml:space="preserve"> </w:t>
      </w:r>
      <w:r w:rsidRPr="00050818">
        <w:rPr>
          <w:rFonts w:ascii="GHEA Grapalat" w:hAnsi="GHEA Grapalat" w:cs="Sylfaen" w:hint="eastAsia"/>
        </w:rPr>
        <w:t>обеспечение</w:t>
      </w:r>
      <w:r w:rsidRPr="00050818">
        <w:rPr>
          <w:rFonts w:ascii="GHEA Grapalat" w:hAnsi="GHEA Grapalat" w:cs="Sylfaen"/>
        </w:rPr>
        <w:t xml:space="preserve"> </w:t>
      </w:r>
      <w:r w:rsidRPr="00050818">
        <w:rPr>
          <w:rFonts w:ascii="GHEA Grapalat" w:hAnsi="GHEA Grapalat" w:cs="Sylfaen" w:hint="eastAsia"/>
        </w:rPr>
        <w:t>договора</w:t>
      </w:r>
      <w:r w:rsidRPr="00050818">
        <w:rPr>
          <w:rFonts w:ascii="GHEA Grapalat" w:hAnsi="GHEA Grapalat" w:cs="Sylfaen"/>
        </w:rPr>
        <w:t xml:space="preserve"> </w:t>
      </w:r>
      <w:r w:rsidRPr="00050818">
        <w:rPr>
          <w:rFonts w:ascii="GHEA Grapalat" w:hAnsi="GHEA Grapalat" w:cs="Sylfaen" w:hint="eastAsia"/>
        </w:rPr>
        <w:t>и</w:t>
      </w:r>
      <w:r w:rsidRPr="00050818">
        <w:rPr>
          <w:rFonts w:ascii="GHEA Grapalat" w:hAnsi="GHEA Grapalat" w:cs="Sylfaen"/>
        </w:rPr>
        <w:t xml:space="preserve"> (</w:t>
      </w:r>
      <w:r w:rsidRPr="00050818">
        <w:rPr>
          <w:rFonts w:ascii="GHEA Grapalat" w:hAnsi="GHEA Grapalat" w:cs="Sylfaen" w:hint="eastAsia"/>
        </w:rPr>
        <w:t>или</w:t>
      </w:r>
      <w:r w:rsidRPr="00050818">
        <w:rPr>
          <w:rFonts w:ascii="GHEA Grapalat" w:hAnsi="GHEA Grapalat" w:cs="Sylfaen"/>
        </w:rPr>
        <w:t xml:space="preserve">) </w:t>
      </w:r>
      <w:r w:rsidRPr="00050818">
        <w:rPr>
          <w:rFonts w:ascii="GHEA Grapalat" w:hAnsi="GHEA Grapalat" w:cs="Sylfaen" w:hint="eastAsia"/>
        </w:rPr>
        <w:t>квалификации</w:t>
      </w:r>
      <w:r w:rsidRPr="00050818">
        <w:rPr>
          <w:rFonts w:ascii="GHEA Grapalat" w:hAnsi="GHEA Grapalat" w:cs="Sylfaen"/>
        </w:rPr>
        <w:t xml:space="preserve">, </w:t>
      </w:r>
      <w:r w:rsidRPr="00050818">
        <w:rPr>
          <w:rFonts w:ascii="GHEA Grapalat" w:hAnsi="GHEA Grapalat" w:cs="Sylfaen" w:hint="eastAsia"/>
        </w:rPr>
        <w:t>представленного</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виде</w:t>
      </w:r>
      <w:r w:rsidRPr="00050818">
        <w:rPr>
          <w:rFonts w:ascii="GHEA Grapalat" w:hAnsi="GHEA Grapalat" w:cs="Sylfaen"/>
        </w:rPr>
        <w:t xml:space="preserve"> </w:t>
      </w:r>
      <w:r w:rsidRPr="00050818">
        <w:rPr>
          <w:rFonts w:ascii="GHEA Grapalat" w:hAnsi="GHEA Grapalat" w:cs="Sylfaen" w:hint="eastAsia"/>
        </w:rPr>
        <w:t>односторонне</w:t>
      </w:r>
      <w:r w:rsidRPr="00050818">
        <w:rPr>
          <w:rFonts w:ascii="GHEA Grapalat" w:hAnsi="GHEA Grapalat" w:cs="Sylfaen"/>
        </w:rPr>
        <w:t xml:space="preserve"> </w:t>
      </w:r>
      <w:r w:rsidRPr="00050818">
        <w:rPr>
          <w:rFonts w:ascii="GHEA Grapalat" w:hAnsi="GHEA Grapalat" w:cs="Sylfaen" w:hint="eastAsia"/>
        </w:rPr>
        <w:t>утвержденного</w:t>
      </w:r>
      <w:r w:rsidRPr="00050818">
        <w:rPr>
          <w:rFonts w:ascii="GHEA Grapalat" w:hAnsi="GHEA Grapalat" w:cs="Sylfaen"/>
        </w:rPr>
        <w:t xml:space="preserve"> </w:t>
      </w:r>
      <w:r w:rsidRPr="00050818">
        <w:rPr>
          <w:rFonts w:ascii="GHEA Grapalat" w:hAnsi="GHEA Grapalat" w:cs="Sylfaen" w:hint="eastAsia"/>
        </w:rPr>
        <w:t>заявления</w:t>
      </w:r>
      <w:r w:rsidRPr="00050818">
        <w:rPr>
          <w:rFonts w:ascii="GHEA Grapalat" w:hAnsi="GHEA Grapalat" w:cs="Sylfaen"/>
        </w:rPr>
        <w:t xml:space="preserve">- </w:t>
      </w:r>
      <w:r w:rsidRPr="00050818">
        <w:rPr>
          <w:rFonts w:ascii="GHEA Grapalat" w:hAnsi="GHEA Grapalat" w:cs="Sylfaen" w:hint="eastAsia"/>
        </w:rPr>
        <w:t>неустойки</w:t>
      </w:r>
      <w:r w:rsidRPr="00050818">
        <w:rPr>
          <w:rFonts w:ascii="GHEA Grapalat" w:hAnsi="GHEA Grapalat" w:cs="Sylfaen"/>
        </w:rPr>
        <w:t xml:space="preserve"> (</w:t>
      </w:r>
      <w:r w:rsidRPr="00050818">
        <w:rPr>
          <w:rFonts w:ascii="GHEA Grapalat" w:hAnsi="GHEA Grapalat" w:cs="Sylfaen" w:hint="eastAsia"/>
        </w:rPr>
        <w:t>далее</w:t>
      </w:r>
      <w:r w:rsidRPr="00050818">
        <w:rPr>
          <w:rFonts w:ascii="GHEA Grapalat" w:hAnsi="GHEA Grapalat" w:cs="Sylfaen"/>
        </w:rPr>
        <w:t xml:space="preserve"> </w:t>
      </w:r>
      <w:r w:rsidRPr="00050818">
        <w:rPr>
          <w:rFonts w:ascii="GHEA Grapalat" w:hAnsi="GHEA Grapalat" w:cs="Sylfaen" w:hint="eastAsia"/>
        </w:rPr>
        <w:t>также</w:t>
      </w:r>
      <w:r w:rsidRPr="00050818">
        <w:rPr>
          <w:rFonts w:ascii="GHEA Grapalat" w:hAnsi="GHEA Grapalat" w:cs="Sylfaen"/>
        </w:rPr>
        <w:t xml:space="preserve"> </w:t>
      </w:r>
      <w:r w:rsidRPr="00050818">
        <w:rPr>
          <w:rFonts w:ascii="GHEA Grapalat" w:hAnsi="GHEA Grapalat" w:cs="Sylfaen" w:hint="eastAsia"/>
        </w:rPr>
        <w:t>неустойки</w:t>
      </w:r>
      <w:r w:rsidRPr="00050818">
        <w:rPr>
          <w:rFonts w:ascii="GHEA Grapalat" w:hAnsi="GHEA Grapalat" w:cs="Sylfaen"/>
        </w:rPr>
        <w:t xml:space="preserve">), </w:t>
      </w:r>
      <w:r w:rsidRPr="00050818">
        <w:rPr>
          <w:rFonts w:ascii="GHEA Grapalat" w:hAnsi="GHEA Grapalat" w:cs="Sylfaen" w:hint="eastAsia"/>
        </w:rPr>
        <w:t>не</w:t>
      </w:r>
      <w:r w:rsidRPr="00050818">
        <w:rPr>
          <w:rFonts w:ascii="GHEA Grapalat" w:hAnsi="GHEA Grapalat" w:cs="Sylfaen"/>
        </w:rPr>
        <w:t xml:space="preserve"> </w:t>
      </w:r>
      <w:r w:rsidRPr="00050818">
        <w:rPr>
          <w:rFonts w:ascii="GHEA Grapalat" w:hAnsi="GHEA Grapalat" w:cs="Sylfaen" w:hint="eastAsia"/>
        </w:rPr>
        <w:t>заменяет</w:t>
      </w:r>
      <w:r w:rsidRPr="00050818">
        <w:rPr>
          <w:rFonts w:ascii="GHEA Grapalat" w:hAnsi="GHEA Grapalat" w:cs="Sylfaen"/>
        </w:rPr>
        <w:t xml:space="preserve"> </w:t>
      </w:r>
      <w:r w:rsidRPr="00050818">
        <w:rPr>
          <w:rFonts w:ascii="GHEA Grapalat" w:hAnsi="GHEA Grapalat" w:cs="Sylfaen" w:hint="eastAsia"/>
        </w:rPr>
        <w:t>на</w:t>
      </w:r>
      <w:r w:rsidRPr="00050818">
        <w:rPr>
          <w:rFonts w:ascii="GHEA Grapalat" w:hAnsi="GHEA Grapalat" w:cs="Sylfaen"/>
        </w:rPr>
        <w:t xml:space="preserve"> </w:t>
      </w:r>
      <w:r w:rsidRPr="00050818">
        <w:rPr>
          <w:rFonts w:ascii="GHEA Grapalat" w:hAnsi="GHEA Grapalat" w:cs="Sylfaen" w:hint="eastAsia"/>
        </w:rPr>
        <w:t>банковскую</w:t>
      </w:r>
      <w:r w:rsidRPr="00050818">
        <w:rPr>
          <w:rFonts w:ascii="GHEA Grapalat" w:hAnsi="GHEA Grapalat" w:cs="Sylfaen"/>
        </w:rPr>
        <w:t xml:space="preserve"> </w:t>
      </w:r>
      <w:r w:rsidRPr="00050818">
        <w:rPr>
          <w:rFonts w:ascii="GHEA Grapalat" w:hAnsi="GHEA Grapalat" w:cs="Sylfaen" w:hint="eastAsia"/>
        </w:rPr>
        <w:t>гарантию</w:t>
      </w:r>
      <w:r w:rsidRPr="00050818">
        <w:rPr>
          <w:rFonts w:ascii="GHEA Grapalat" w:hAnsi="GHEA Grapalat" w:cs="Sylfaen"/>
        </w:rPr>
        <w:t xml:space="preserve"> </w:t>
      </w:r>
      <w:r w:rsidRPr="00050818">
        <w:rPr>
          <w:rFonts w:ascii="GHEA Grapalat" w:hAnsi="GHEA Grapalat" w:cs="Sylfaen" w:hint="eastAsia"/>
        </w:rPr>
        <w:t>или</w:t>
      </w:r>
      <w:r w:rsidRPr="00050818">
        <w:rPr>
          <w:rFonts w:ascii="GHEA Grapalat" w:hAnsi="GHEA Grapalat" w:cs="Sylfaen"/>
        </w:rPr>
        <w:t xml:space="preserve"> </w:t>
      </w:r>
      <w:r w:rsidRPr="00050818">
        <w:rPr>
          <w:rFonts w:ascii="GHEA Grapalat" w:hAnsi="GHEA Grapalat" w:cs="Sylfaen" w:hint="eastAsia"/>
        </w:rPr>
        <w:t>наличные</w:t>
      </w:r>
      <w:r w:rsidRPr="00050818">
        <w:rPr>
          <w:rFonts w:ascii="GHEA Grapalat" w:hAnsi="GHEA Grapalat" w:cs="Sylfaen"/>
        </w:rPr>
        <w:t xml:space="preserve"> </w:t>
      </w:r>
      <w:r w:rsidRPr="00050818">
        <w:rPr>
          <w:rFonts w:ascii="GHEA Grapalat" w:hAnsi="GHEA Grapalat" w:cs="Sylfaen" w:hint="eastAsia"/>
        </w:rPr>
        <w:t>деньги</w:t>
      </w:r>
      <w:r w:rsidRPr="00050818">
        <w:rPr>
          <w:rFonts w:ascii="GHEA Grapalat" w:hAnsi="GHEA Grapalat" w:cs="Sylfaen"/>
        </w:rPr>
        <w:t xml:space="preserve">, </w:t>
      </w:r>
      <w:r w:rsidRPr="00050818">
        <w:rPr>
          <w:rFonts w:ascii="GHEA Grapalat" w:hAnsi="GHEA Grapalat" w:cs="Sylfaen" w:hint="eastAsia"/>
        </w:rPr>
        <w:t>то</w:t>
      </w:r>
      <w:r w:rsidRPr="00050818">
        <w:rPr>
          <w:rFonts w:ascii="GHEA Grapalat" w:hAnsi="GHEA Grapalat" w:cs="Sylfaen"/>
        </w:rPr>
        <w:t xml:space="preserve"> </w:t>
      </w:r>
      <w:r w:rsidRPr="00050818">
        <w:rPr>
          <w:rFonts w:ascii="GHEA Grapalat" w:hAnsi="GHEA Grapalat" w:cs="Sylfaen" w:hint="eastAsia"/>
        </w:rPr>
        <w:t>это</w:t>
      </w:r>
      <w:r w:rsidRPr="00050818">
        <w:rPr>
          <w:rFonts w:ascii="GHEA Grapalat" w:hAnsi="GHEA Grapalat" w:cs="Sylfaen"/>
        </w:rPr>
        <w:t xml:space="preserve"> </w:t>
      </w:r>
      <w:r w:rsidRPr="00050818">
        <w:rPr>
          <w:rFonts w:ascii="GHEA Grapalat" w:hAnsi="GHEA Grapalat" w:cs="Sylfaen" w:hint="eastAsia"/>
        </w:rPr>
        <w:t>обстоятельство</w:t>
      </w:r>
      <w:r w:rsidRPr="00050818">
        <w:rPr>
          <w:rFonts w:ascii="GHEA Grapalat" w:hAnsi="GHEA Grapalat" w:cs="Sylfaen"/>
        </w:rPr>
        <w:t xml:space="preserve"> </w:t>
      </w:r>
      <w:r w:rsidRPr="00050818">
        <w:rPr>
          <w:rFonts w:ascii="GHEA Grapalat" w:hAnsi="GHEA Grapalat" w:cs="Sylfaen" w:hint="eastAsia"/>
        </w:rPr>
        <w:t>считается</w:t>
      </w:r>
      <w:r w:rsidRPr="00050818">
        <w:rPr>
          <w:rFonts w:ascii="GHEA Grapalat" w:hAnsi="GHEA Grapalat" w:cs="Sylfaen"/>
        </w:rPr>
        <w:t xml:space="preserve"> </w:t>
      </w:r>
      <w:r w:rsidRPr="00050818">
        <w:rPr>
          <w:rFonts w:ascii="GHEA Grapalat" w:hAnsi="GHEA Grapalat" w:cs="Sylfaen" w:hint="eastAsia"/>
        </w:rPr>
        <w:t>нарушением</w:t>
      </w:r>
      <w:r w:rsidRPr="00050818">
        <w:rPr>
          <w:rFonts w:ascii="GHEA Grapalat" w:hAnsi="GHEA Grapalat" w:cs="Sylfaen"/>
        </w:rPr>
        <w:t xml:space="preserve"> </w:t>
      </w:r>
      <w:r w:rsidRPr="00050818">
        <w:rPr>
          <w:rFonts w:ascii="GHEA Grapalat" w:hAnsi="GHEA Grapalat" w:cs="Sylfaen" w:hint="eastAsia"/>
        </w:rPr>
        <w:t>обязательства</w:t>
      </w:r>
      <w:r w:rsidRPr="00050818">
        <w:rPr>
          <w:rFonts w:ascii="GHEA Grapalat" w:hAnsi="GHEA Grapalat" w:cs="Sylfaen"/>
        </w:rPr>
        <w:t xml:space="preserve"> </w:t>
      </w:r>
      <w:r w:rsidRPr="00050818">
        <w:rPr>
          <w:rFonts w:ascii="GHEA Grapalat" w:hAnsi="GHEA Grapalat" w:cs="Sylfaen" w:hint="eastAsia"/>
        </w:rPr>
        <w:t>участника</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рамках</w:t>
      </w:r>
      <w:r w:rsidRPr="00050818">
        <w:rPr>
          <w:rFonts w:ascii="GHEA Grapalat" w:hAnsi="GHEA Grapalat" w:cs="Sylfaen"/>
        </w:rPr>
        <w:t xml:space="preserve"> </w:t>
      </w:r>
      <w:r w:rsidRPr="00050818">
        <w:rPr>
          <w:rFonts w:ascii="GHEA Grapalat" w:hAnsi="GHEA Grapalat" w:cs="Sylfaen" w:hint="eastAsia"/>
        </w:rPr>
        <w:t>процесса</w:t>
      </w:r>
      <w:r w:rsidRPr="00050818">
        <w:rPr>
          <w:rFonts w:ascii="GHEA Grapalat" w:hAnsi="GHEA Grapalat" w:cs="Sylfaen"/>
        </w:rPr>
        <w:t xml:space="preserve"> </w:t>
      </w:r>
      <w:r w:rsidRPr="00050818">
        <w:rPr>
          <w:rFonts w:ascii="GHEA Grapalat" w:hAnsi="GHEA Grapalat" w:cs="Sylfaen" w:hint="eastAsia"/>
        </w:rPr>
        <w:t>закупки</w:t>
      </w:r>
      <w:r w:rsidRPr="00050818">
        <w:rPr>
          <w:rFonts w:ascii="GHEA Grapalat" w:hAnsi="GHEA Grapalat" w:cs="Sylfaen"/>
        </w:rPr>
        <w:t>.</w:t>
      </w:r>
    </w:p>
    <w:p w14:paraId="5DBC9BAF" w14:textId="77777777" w:rsidR="00A63D83" w:rsidRPr="009044F1" w:rsidRDefault="00A63D83" w:rsidP="00204A09">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27AD6D94" w14:textId="77777777" w:rsidR="00A23E7B" w:rsidRDefault="00E64D24" w:rsidP="00204A09">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43519AE9" w14:textId="77777777" w:rsidR="002B121D" w:rsidRPr="001439BD" w:rsidRDefault="00A150A9" w:rsidP="00204A09">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CB0B5D0" w14:textId="77777777" w:rsidR="00BF457D" w:rsidRPr="003E009B" w:rsidRDefault="00BF457D" w:rsidP="00204A09">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123BA5E3" w14:textId="77777777"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1557A738" w14:textId="77777777" w:rsidR="002B103D" w:rsidRPr="00C832E0" w:rsidRDefault="00A150A9" w:rsidP="00204A09">
      <w:pPr>
        <w:pStyle w:val="23"/>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p>
    <w:p w14:paraId="5EB6DA32" w14:textId="77777777"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14:paraId="27DD9B9D" w14:textId="77777777" w:rsidR="00583092"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BA79BA4" w14:textId="77777777" w:rsidR="00583092" w:rsidRPr="005114D0" w:rsidRDefault="00662165" w:rsidP="00204A0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80AD8F6" w14:textId="77777777" w:rsidR="00583092" w:rsidRPr="00374F4A"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w:t>
      </w:r>
      <w:r w:rsidR="005A79EE" w:rsidRPr="005A79EE">
        <w:rPr>
          <w:rFonts w:ascii="GHEA Grapalat" w:hAnsi="GHEA Grapalat"/>
          <w:sz w:val="24"/>
          <w:szCs w:val="24"/>
        </w:rPr>
        <w:lastRenderedPageBreak/>
        <w:t xml:space="preserve">созвано </w:t>
      </w:r>
      <w:r w:rsidRPr="009044F1">
        <w:rPr>
          <w:rFonts w:ascii="GHEA Grapalat" w:hAnsi="GHEA Grapalat"/>
          <w:sz w:val="24"/>
          <w:szCs w:val="24"/>
        </w:rPr>
        <w:t>внеочередное заседание комиссии.</w:t>
      </w:r>
    </w:p>
    <w:p w14:paraId="03325546" w14:textId="77777777"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3CFE143B" w14:textId="77777777" w:rsidR="0058309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7A5ADEF1" w14:textId="77777777" w:rsidR="00EE5A30" w:rsidRDefault="00EE5A30" w:rsidP="00204A09">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14:paraId="0B27CDA6" w14:textId="77777777" w:rsidR="00EE5A30" w:rsidRPr="00B6749E" w:rsidRDefault="00EE5A30" w:rsidP="00204A09">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14:paraId="110903CB" w14:textId="77777777" w:rsidR="00EE5A30" w:rsidRDefault="00EE5A30" w:rsidP="00204A09">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21E335D9" w14:textId="77777777" w:rsidR="00EE5A30" w:rsidRPr="00747338" w:rsidRDefault="00EE5A30" w:rsidP="00204A09">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24959B07" w14:textId="77777777"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14:paraId="1A69232D"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4E7741B3" w14:textId="77777777"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0204D63" w14:textId="77777777"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14:paraId="0245B53F" w14:textId="77777777"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14:paraId="4746E30A" w14:textId="77777777"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14:paraId="0580D679" w14:textId="77777777"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AB09049" w14:textId="77777777" w:rsidR="00D612BC" w:rsidRPr="009044F1" w:rsidRDefault="00AA0AD8" w:rsidP="00F76488">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lastRenderedPageBreak/>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229C206E" w14:textId="77777777" w:rsidR="00F76488" w:rsidRDefault="007F245B" w:rsidP="009E460F">
      <w:pPr>
        <w:rPr>
          <w:rFonts w:ascii="GHEA Grapalat" w:hAnsi="GHEA Grapalat"/>
          <w:b/>
        </w:rPr>
      </w:pPr>
      <w:r w:rsidRPr="00925DE0">
        <w:rPr>
          <w:rFonts w:ascii="GHEA Grapalat" w:hAnsi="GHEA Grapalat"/>
          <w:b/>
        </w:rPr>
        <w:t xml:space="preserve">                 </w:t>
      </w:r>
    </w:p>
    <w:p w14:paraId="5A94E29E" w14:textId="77777777"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1CC6AC41" w14:textId="77777777"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14:paraId="0CCAFFD3" w14:textId="77777777"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14:paraId="62C4FCB2" w14:textId="77777777" w:rsidR="00384973" w:rsidRDefault="0085658A" w:rsidP="00FA2474">
      <w:pPr>
        <w:widowControl w:val="0"/>
        <w:tabs>
          <w:tab w:val="left" w:pos="1276"/>
        </w:tabs>
        <w:ind w:firstLine="567"/>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14:paraId="3A1F1799" w14:textId="77777777"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14:paraId="55D927BD" w14:textId="77777777"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06D671BA" w14:textId="77777777"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14:paraId="6BD5ADE8" w14:textId="77777777" w:rsidR="00786738" w:rsidRPr="000243F8" w:rsidRDefault="007F7087" w:rsidP="007F7087">
      <w:pPr>
        <w:widowControl w:val="0"/>
        <w:tabs>
          <w:tab w:val="left" w:pos="1276"/>
        </w:tabs>
        <w:spacing w:after="160"/>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7E6A7A">
        <w:rPr>
          <w:rFonts w:ascii="GHEA Grapalat" w:hAnsi="GHEA Grapalat" w:cs="Sylfaen"/>
        </w:rPr>
        <w:t xml:space="preserve">, </w:t>
      </w:r>
      <w:r>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14:paraId="7F7D861A" w14:textId="77777777" w:rsidR="002406D8" w:rsidRPr="00853D2D" w:rsidRDefault="002406D8" w:rsidP="007F7087">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обязательство, которое влечет за собой одностороннее </w:t>
      </w:r>
      <w:r w:rsidRPr="00853D2D">
        <w:rPr>
          <w:rFonts w:ascii="GHEA Grapalat" w:hAnsi="GHEA Grapalat" w:cs="Sylfaen"/>
        </w:rPr>
        <w:lastRenderedPageBreak/>
        <w:t>расторжение договора заказчиком.</w:t>
      </w:r>
    </w:p>
    <w:p w14:paraId="0D8E9826" w14:textId="77777777"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14:paraId="326F914B" w14:textId="77777777"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14:paraId="7D25B984" w14:textId="77777777"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2B4B03E7" w14:textId="77777777"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77E16DA3" w14:textId="77777777"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14:paraId="1E37F350" w14:textId="77777777"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F53937">
        <w:rPr>
          <w:rFonts w:ascii="GHEA Grapalat" w:hAnsi="GHEA Grapalat"/>
        </w:rPr>
        <w:t>не предусматривается</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14:paraId="637E0985" w14:textId="77777777"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5401BC3" w14:textId="77777777"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7760FFC" w14:textId="77777777"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GHEA Grapalat" w:hAnsi="GHEA Grapalat"/>
        </w:rPr>
      </w:pPr>
      <w:r w:rsidRPr="00F2342B">
        <w:rPr>
          <w:rFonts w:ascii="GHEA Grapalat" w:hAnsi="GHEA Grapalat"/>
        </w:rPr>
        <w:lastRenderedPageBreak/>
        <w:t xml:space="preserve">10.8 </w:t>
      </w:r>
      <w:r w:rsidRPr="00F2342B">
        <w:rPr>
          <w:rFonts w:ascii="GHEA Grapalat" w:hAnsi="GHEA Grapalat" w:hint="eastAsia"/>
        </w:rPr>
        <w:t>О</w:t>
      </w:r>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w:t>
      </w:r>
      <w:r>
        <w:rPr>
          <w:rFonts w:ascii="GHEA Grapalat" w:hAnsi="GHEA Grapalat"/>
        </w:rPr>
        <w:t>т</w:t>
      </w:r>
      <w:r w:rsidRPr="00F2342B">
        <w:rPr>
          <w:rFonts w:ascii="GHEA Grapalat" w:hAnsi="GHEA Grapalat"/>
        </w:rPr>
        <w:t>:</w:t>
      </w:r>
    </w:p>
    <w:p w14:paraId="47501209" w14:textId="77777777"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14:paraId="65D0B4CA" w14:textId="77777777"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14:paraId="12B49B34" w14:textId="77777777" w:rsidR="00F53937" w:rsidRDefault="00F53937" w:rsidP="00F53937">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14:paraId="35B2C9FF" w14:textId="77777777" w:rsidR="00F53937" w:rsidRDefault="00F53937" w:rsidP="00FA2474">
      <w:pPr>
        <w:widowControl w:val="0"/>
        <w:tabs>
          <w:tab w:val="left" w:pos="1134"/>
        </w:tabs>
        <w:ind w:firstLine="567"/>
        <w:contextualSpacing/>
        <w:jc w:val="both"/>
        <w:rPr>
          <w:rFonts w:ascii="GHEA Grapalat" w:hAnsi="GHEA Grapalat"/>
        </w:rPr>
      </w:pPr>
    </w:p>
    <w:p w14:paraId="26FC06A4"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2D97949A" w14:textId="77777777"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2B2C9550" w14:textId="77777777"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6868EED5" w14:textId="77777777"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14:paraId="1C9F5A3E" w14:textId="77777777"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14:paraId="2855AF7A" w14:textId="77777777"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14:paraId="7A39A293" w14:textId="77777777"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01ED7A4" w14:textId="77777777" w:rsidR="00E7637F" w:rsidRDefault="00E7637F" w:rsidP="00B46D58">
      <w:pPr>
        <w:widowControl w:val="0"/>
        <w:spacing w:after="160"/>
        <w:ind w:left="567" w:right="565"/>
        <w:jc w:val="center"/>
        <w:rPr>
          <w:rFonts w:ascii="GHEA Grapalat" w:hAnsi="GHEA Grapalat"/>
          <w:b/>
        </w:rPr>
      </w:pPr>
    </w:p>
    <w:p w14:paraId="0A437A56"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9B8DADB" w14:textId="77777777"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23B0E471" w14:textId="77777777"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54389792" w14:textId="77777777"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1A1B91AF" w14:textId="77777777"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2EB0B1A7" w14:textId="77777777"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4B9C2DA8" w14:textId="77777777" w:rsidR="00167353" w:rsidRPr="00570BBD" w:rsidRDefault="00167353" w:rsidP="00167353">
      <w:pPr>
        <w:jc w:val="both"/>
        <w:rPr>
          <w:rFonts w:ascii="GHEA Grapalat" w:hAnsi="GHEA Grapalat"/>
        </w:rPr>
      </w:pPr>
      <w:r>
        <w:rPr>
          <w:rFonts w:ascii="GHEA Grapalat" w:hAnsi="GHEA Grapalat"/>
        </w:rPr>
        <w:lastRenderedPageBreak/>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19065A4"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5B9815B9"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74864F8B"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5FA67291" w14:textId="77777777"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F86143F" w14:textId="77777777"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25C37A1F" w14:textId="77777777"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730CACE"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05E12EFC" w14:textId="77777777"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2AD42D79" w14:textId="77777777"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28E15014" w14:textId="77777777"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6C9CFED" w14:textId="77777777"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673AADEF" w14:textId="77777777"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12F86CF" w14:textId="77777777"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27539D00" w14:textId="77777777" w:rsidR="00167353" w:rsidRPr="00570BBD" w:rsidRDefault="00167353" w:rsidP="00167353">
      <w:pPr>
        <w:jc w:val="both"/>
        <w:rPr>
          <w:rFonts w:ascii="GHEA Grapalat" w:hAnsi="GHEA Grapalat"/>
        </w:rPr>
      </w:pPr>
      <w:r w:rsidRPr="00570BBD">
        <w:rPr>
          <w:rFonts w:ascii="GHEA Grapalat" w:hAnsi="GHEA Grapalat"/>
        </w:rPr>
        <w:lastRenderedPageBreak/>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4DBACEC2" w14:textId="77777777"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129AC671"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56BB87FC"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735CAB75"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452A8A56" w14:textId="77777777"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0C09CF33" w14:textId="77777777"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6F5E95B7" w14:textId="77777777" w:rsidR="00167353" w:rsidRPr="009044F1" w:rsidRDefault="00167353" w:rsidP="00167353">
      <w:pPr>
        <w:widowControl w:val="0"/>
        <w:spacing w:after="160"/>
        <w:jc w:val="both"/>
        <w:rPr>
          <w:rFonts w:ascii="GHEA Grapalat" w:hAnsi="GHEA Grapalat" w:cs="Sylfaen"/>
          <w:b/>
        </w:rPr>
      </w:pPr>
    </w:p>
    <w:p w14:paraId="1AA2848B"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67C39419" w14:textId="77777777"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14:paraId="5515677C"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312FE92C" w14:textId="77777777"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161110C2" w14:textId="77777777"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7BC98CD" w14:textId="77777777"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093EBE67" w14:textId="77777777" w:rsidR="00140A36" w:rsidRDefault="00140A36" w:rsidP="00B46D58">
      <w:pPr>
        <w:widowControl w:val="0"/>
        <w:spacing w:after="160"/>
        <w:jc w:val="center"/>
        <w:rPr>
          <w:rFonts w:ascii="GHEA Grapalat" w:hAnsi="GHEA Grapalat"/>
          <w:b/>
        </w:rPr>
      </w:pPr>
    </w:p>
    <w:p w14:paraId="471B254C"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lastRenderedPageBreak/>
        <w:t>2. ЗАЯВКА НА ПРОЦЕДУРУ</w:t>
      </w:r>
    </w:p>
    <w:p w14:paraId="7772B111" w14:textId="77777777"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14:paraId="05FFDEED" w14:textId="77777777"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Участник заявкой представляет утвержденные им:</w:t>
      </w:r>
    </w:p>
    <w:p w14:paraId="4417E66A" w14:textId="77777777"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63EF52D0" w14:textId="77777777"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F48DB63" w14:textId="77777777"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14:paraId="59155F65" w14:textId="77777777"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23F99E67" w14:textId="77777777" w:rsidR="00E52441" w:rsidRPr="00925DE0" w:rsidRDefault="00E52441" w:rsidP="00B01D04">
      <w:pPr>
        <w:widowControl w:val="0"/>
        <w:contextualSpacing/>
        <w:jc w:val="center"/>
        <w:rPr>
          <w:rFonts w:ascii="GHEA Grapalat" w:hAnsi="GHEA Grapalat"/>
          <w:b/>
        </w:rPr>
      </w:pPr>
    </w:p>
    <w:p w14:paraId="3A3EA0CC" w14:textId="77777777"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0FAB819D" w14:textId="77777777"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41980CCC" w14:textId="77777777" w:rsidR="00E24455" w:rsidRPr="002658C9" w:rsidRDefault="00E24455" w:rsidP="00531CA1">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12FC0C2" w14:textId="77777777"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002935E" w14:textId="77777777"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14:paraId="1DDC3C2B" w14:textId="77777777" w:rsidR="00E24455" w:rsidRPr="00B95A43" w:rsidRDefault="00E24455" w:rsidP="00531CA1">
      <w:pPr>
        <w:widowControl w:val="0"/>
        <w:tabs>
          <w:tab w:val="left" w:pos="1134"/>
        </w:tabs>
        <w:ind w:firstLine="567"/>
        <w:contextualSpacing/>
        <w:rPr>
          <w:rFonts w:ascii="GHEA Grapalat" w:hAnsi="GHEA Grapalat"/>
          <w:highlight w:val="yellow"/>
        </w:rPr>
      </w:pPr>
      <w:r w:rsidRPr="00B95A43">
        <w:rPr>
          <w:rFonts w:ascii="GHEA Grapalat" w:hAnsi="GHEA Grapalat"/>
          <w:highlight w:val="yellow"/>
        </w:rPr>
        <w:t>1)</w:t>
      </w:r>
      <w:r w:rsidRPr="00B95A43">
        <w:rPr>
          <w:rFonts w:ascii="GHEA Grapalat" w:hAnsi="GHEA Grapalat"/>
          <w:highlight w:val="yellow"/>
        </w:rPr>
        <w:tab/>
        <w:t>наименование заказчика и место (адрес) подачи заявки;</w:t>
      </w:r>
    </w:p>
    <w:p w14:paraId="24FCF362" w14:textId="77777777" w:rsidR="00E24455" w:rsidRPr="00B95A43" w:rsidRDefault="00E24455" w:rsidP="00531CA1">
      <w:pPr>
        <w:widowControl w:val="0"/>
        <w:tabs>
          <w:tab w:val="left" w:pos="1134"/>
          <w:tab w:val="left" w:pos="6284"/>
        </w:tabs>
        <w:ind w:firstLine="567"/>
        <w:contextualSpacing/>
        <w:jc w:val="both"/>
        <w:rPr>
          <w:rFonts w:ascii="GHEA Grapalat" w:hAnsi="GHEA Grapalat"/>
          <w:highlight w:val="yellow"/>
        </w:rPr>
      </w:pPr>
      <w:r w:rsidRPr="00B95A43">
        <w:rPr>
          <w:rFonts w:ascii="GHEA Grapalat" w:hAnsi="GHEA Grapalat"/>
          <w:highlight w:val="yellow"/>
        </w:rPr>
        <w:t>2)</w:t>
      </w:r>
      <w:r w:rsidRPr="00B95A43">
        <w:rPr>
          <w:rFonts w:ascii="GHEA Grapalat" w:hAnsi="GHEA Grapalat"/>
          <w:highlight w:val="yellow"/>
        </w:rPr>
        <w:tab/>
        <w:t xml:space="preserve">код </w:t>
      </w:r>
      <w:r w:rsidR="00107A05" w:rsidRPr="00B95A43">
        <w:rPr>
          <w:rFonts w:ascii="GHEA Grapalat" w:hAnsi="GHEA Grapalat"/>
          <w:highlight w:val="yellow"/>
        </w:rPr>
        <w:t>процедуры</w:t>
      </w:r>
      <w:r w:rsidRPr="00B95A43">
        <w:rPr>
          <w:rFonts w:ascii="GHEA Grapalat" w:hAnsi="GHEA Grapalat"/>
          <w:highlight w:val="yellow"/>
        </w:rPr>
        <w:t>;</w:t>
      </w:r>
      <w:r w:rsidRPr="00B95A43">
        <w:rPr>
          <w:rFonts w:ascii="GHEA Grapalat" w:hAnsi="GHEA Grapalat"/>
          <w:highlight w:val="yellow"/>
        </w:rPr>
        <w:tab/>
      </w:r>
    </w:p>
    <w:p w14:paraId="1711C9D0" w14:textId="77777777" w:rsidR="00E24455" w:rsidRPr="00B95A43" w:rsidRDefault="00E24455" w:rsidP="00531CA1">
      <w:pPr>
        <w:widowControl w:val="0"/>
        <w:tabs>
          <w:tab w:val="left" w:pos="1134"/>
        </w:tabs>
        <w:ind w:firstLine="567"/>
        <w:contextualSpacing/>
        <w:jc w:val="both"/>
        <w:rPr>
          <w:rFonts w:ascii="GHEA Grapalat" w:hAnsi="GHEA Grapalat"/>
          <w:highlight w:val="yellow"/>
        </w:rPr>
      </w:pPr>
      <w:r w:rsidRPr="00B95A43">
        <w:rPr>
          <w:rFonts w:ascii="GHEA Grapalat" w:hAnsi="GHEA Grapalat"/>
          <w:highlight w:val="yellow"/>
        </w:rPr>
        <w:t>3)</w:t>
      </w:r>
      <w:r w:rsidRPr="00B95A43">
        <w:rPr>
          <w:rFonts w:ascii="GHEA Grapalat" w:hAnsi="GHEA Grapalat"/>
          <w:highlight w:val="yellow"/>
        </w:rPr>
        <w:tab/>
        <w:t>слова “не вскрывать до заседания по вскрытию заявок”;</w:t>
      </w:r>
    </w:p>
    <w:p w14:paraId="2077EC2C" w14:textId="77777777" w:rsidR="00E24455" w:rsidRPr="002658C9" w:rsidRDefault="00E24455" w:rsidP="00531CA1">
      <w:pPr>
        <w:widowControl w:val="0"/>
        <w:tabs>
          <w:tab w:val="left" w:pos="1134"/>
        </w:tabs>
        <w:ind w:firstLine="567"/>
        <w:contextualSpacing/>
        <w:jc w:val="both"/>
        <w:rPr>
          <w:rFonts w:ascii="GHEA Grapalat" w:hAnsi="GHEA Grapalat"/>
        </w:rPr>
      </w:pPr>
      <w:r w:rsidRPr="00B95A43">
        <w:rPr>
          <w:rFonts w:ascii="GHEA Grapalat" w:hAnsi="GHEA Grapalat"/>
          <w:highlight w:val="yellow"/>
        </w:rPr>
        <w:t>4)</w:t>
      </w:r>
      <w:r w:rsidRPr="00B95A43">
        <w:rPr>
          <w:rFonts w:ascii="GHEA Grapalat" w:hAnsi="GHEA Grapalat"/>
          <w:highlight w:val="yellow"/>
        </w:rPr>
        <w:tab/>
        <w:t>наименование (имя), место нахождения и номер телефона участника.</w:t>
      </w:r>
    </w:p>
    <w:p w14:paraId="33AC0746" w14:textId="77777777"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14:paraId="4FC83864" w14:textId="77777777" w:rsidR="00612F1E" w:rsidRDefault="00612F1E" w:rsidP="00B95A43">
      <w:pPr>
        <w:pStyle w:val="norm"/>
        <w:widowControl w:val="0"/>
        <w:spacing w:line="240" w:lineRule="auto"/>
        <w:ind w:firstLine="284"/>
        <w:contextualSpacing/>
        <w:jc w:val="right"/>
        <w:rPr>
          <w:rFonts w:ascii="GHEA Grapalat" w:hAnsi="GHEA Grapalat"/>
          <w:b/>
          <w:sz w:val="24"/>
          <w:szCs w:val="24"/>
        </w:rPr>
      </w:pPr>
    </w:p>
    <w:p w14:paraId="7C0C675C" w14:textId="77777777" w:rsidR="00612F1E" w:rsidRDefault="00612F1E" w:rsidP="00B95A43">
      <w:pPr>
        <w:pStyle w:val="norm"/>
        <w:widowControl w:val="0"/>
        <w:spacing w:line="240" w:lineRule="auto"/>
        <w:ind w:firstLine="284"/>
        <w:contextualSpacing/>
        <w:jc w:val="right"/>
        <w:rPr>
          <w:rFonts w:ascii="GHEA Grapalat" w:hAnsi="GHEA Grapalat"/>
          <w:b/>
          <w:sz w:val="24"/>
          <w:szCs w:val="24"/>
        </w:rPr>
      </w:pPr>
    </w:p>
    <w:p w14:paraId="699FDBDC" w14:textId="2E793C55"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34C27DCC" w14:textId="10765375" w:rsidR="00B95A43" w:rsidRPr="00374F4A" w:rsidRDefault="00B95A43" w:rsidP="00B95A4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612F1E">
        <w:rPr>
          <w:rFonts w:ascii="GHEA Grapalat" w:hAnsi="GHEA Grapalat"/>
          <w:b/>
          <w:sz w:val="22"/>
          <w:szCs w:val="22"/>
        </w:rPr>
        <w:t>ԳՀԾՁԲ-ՀՎԿԱԿ-2025-51</w:t>
      </w:r>
      <w:r w:rsidRPr="00E063D7">
        <w:rPr>
          <w:rFonts w:ascii="GHEA Grapalat" w:hAnsi="GHEA Grapalat"/>
          <w:b/>
          <w:sz w:val="22"/>
          <w:szCs w:val="22"/>
        </w:rPr>
        <w:t>»</w:t>
      </w:r>
    </w:p>
    <w:p w14:paraId="2460C870" w14:textId="77777777" w:rsidR="00B2572B" w:rsidRDefault="00B2572B" w:rsidP="00B46D58">
      <w:pPr>
        <w:widowControl w:val="0"/>
        <w:spacing w:after="120"/>
        <w:jc w:val="center"/>
        <w:rPr>
          <w:rFonts w:ascii="GHEA Grapalat" w:hAnsi="GHEA Grapalat" w:cs="Sylfaen"/>
          <w:b/>
        </w:rPr>
      </w:pPr>
    </w:p>
    <w:p w14:paraId="2FF6358C" w14:textId="77777777"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14:paraId="137112EE" w14:textId="77777777" w:rsidR="00B2572B" w:rsidRPr="00374F4A" w:rsidRDefault="00B2572B" w:rsidP="00B95A43">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14:paraId="73EFEA7B" w14:textId="77777777" w:rsidR="00B2572B" w:rsidRPr="00374F4A" w:rsidRDefault="00B2572B" w:rsidP="00B46D58">
      <w:pPr>
        <w:widowControl w:val="0"/>
        <w:spacing w:after="120"/>
        <w:jc w:val="center"/>
        <w:rPr>
          <w:rFonts w:ascii="GHEA Grapalat" w:hAnsi="GHEA Grapalat"/>
        </w:rPr>
      </w:pPr>
    </w:p>
    <w:p w14:paraId="56036F76"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5CD7E898"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6202EA2E"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4DED42F"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137ED104" w14:textId="25521D8D" w:rsidR="00374F4A" w:rsidRPr="00C47D07" w:rsidRDefault="00C47D0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612F1E">
        <w:rPr>
          <w:rFonts w:ascii="GHEA Grapalat" w:hAnsi="GHEA Grapalat"/>
          <w:b/>
          <w:sz w:val="22"/>
          <w:szCs w:val="22"/>
        </w:rPr>
        <w:t>ԳՀԾՁԲ-ՀՎԿԱԿ-2025-51</w:t>
      </w:r>
      <w:r w:rsidRPr="00E063D7">
        <w:rPr>
          <w:rFonts w:ascii="GHEA Grapalat" w:hAnsi="GHEA Grapalat"/>
          <w:b/>
          <w:sz w:val="22"/>
          <w:szCs w:val="22"/>
        </w:rPr>
        <w:t>»</w:t>
      </w:r>
      <w:r>
        <w:rPr>
          <w:rFonts w:ascii="GHEA Grapalat" w:hAnsi="GHEA Grapalat"/>
          <w:b/>
          <w:sz w:val="22"/>
          <w:szCs w:val="22"/>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032533F0"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45463B7B"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3264A77E"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5A7A5407"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21F686C8" w14:textId="77777777" w:rsidR="000612B9" w:rsidRDefault="000612B9" w:rsidP="00B46D58">
      <w:pPr>
        <w:jc w:val="both"/>
        <w:rPr>
          <w:rFonts w:ascii="GHEA Grapalat" w:hAnsi="GHEA Grapalat"/>
        </w:rPr>
      </w:pPr>
    </w:p>
    <w:p w14:paraId="099D7243"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8353261"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BDA9C5D" w14:textId="77777777" w:rsidR="000612B9" w:rsidRDefault="000612B9" w:rsidP="00B46D58">
      <w:pPr>
        <w:jc w:val="both"/>
        <w:rPr>
          <w:rFonts w:ascii="GHEA Grapalat" w:hAnsi="GHEA Grapalat"/>
        </w:rPr>
      </w:pPr>
    </w:p>
    <w:p w14:paraId="7CAD6FA0"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24A05725"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363BF066" w14:textId="77777777" w:rsidR="00B138F3" w:rsidRDefault="00B138F3" w:rsidP="00B46D58">
      <w:pPr>
        <w:jc w:val="both"/>
        <w:rPr>
          <w:rFonts w:ascii="GHEA Grapalat" w:hAnsi="GHEA Grapalat"/>
        </w:rPr>
      </w:pPr>
    </w:p>
    <w:p w14:paraId="3482373F"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028E3C97"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25B71206" w14:textId="77777777" w:rsidR="00B138F3" w:rsidRDefault="00B138F3" w:rsidP="00F96993">
      <w:pPr>
        <w:jc w:val="both"/>
        <w:rPr>
          <w:rFonts w:ascii="GHEA Grapalat" w:hAnsi="GHEA Grapalat"/>
        </w:rPr>
      </w:pPr>
    </w:p>
    <w:p w14:paraId="7B3B2740"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275DC680"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394E6E7" w14:textId="77777777" w:rsidR="00B16483" w:rsidRDefault="00B16483" w:rsidP="00F96993">
      <w:pPr>
        <w:jc w:val="both"/>
        <w:rPr>
          <w:rFonts w:ascii="GHEA Grapalat" w:hAnsi="GHEA Grapalat"/>
          <w:sz w:val="18"/>
          <w:szCs w:val="18"/>
        </w:rPr>
      </w:pPr>
    </w:p>
    <w:p w14:paraId="126B13EC"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30E7FCB5"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4ED67987" w14:textId="77777777" w:rsidR="00B16483" w:rsidRPr="00D3436F" w:rsidRDefault="00B16483" w:rsidP="00B16483">
      <w:pPr>
        <w:tabs>
          <w:tab w:val="left" w:pos="7371"/>
        </w:tabs>
        <w:spacing w:after="160"/>
        <w:ind w:left="3544" w:firstLine="3"/>
        <w:jc w:val="both"/>
        <w:rPr>
          <w:rFonts w:ascii="GHEA Grapalat" w:hAnsi="GHEA Grapalat"/>
          <w:sz w:val="16"/>
        </w:rPr>
      </w:pPr>
    </w:p>
    <w:p w14:paraId="15011EB7" w14:textId="77777777" w:rsidR="00B0401C" w:rsidRDefault="00B0401C" w:rsidP="00B46D58">
      <w:pPr>
        <w:widowControl w:val="0"/>
        <w:jc w:val="both"/>
        <w:rPr>
          <w:rFonts w:ascii="GHEA Grapalat" w:hAnsi="GHEA Grapalat"/>
        </w:rPr>
      </w:pPr>
    </w:p>
    <w:p w14:paraId="670410D2" w14:textId="77777777" w:rsidR="00B0401C" w:rsidRDefault="00B0401C" w:rsidP="00B46D58">
      <w:pPr>
        <w:widowControl w:val="0"/>
        <w:jc w:val="both"/>
        <w:rPr>
          <w:rFonts w:ascii="GHEA Grapalat" w:hAnsi="GHEA Grapalat"/>
        </w:rPr>
      </w:pPr>
    </w:p>
    <w:p w14:paraId="220626ED" w14:textId="77777777" w:rsidR="00B0401C" w:rsidRDefault="00B0401C" w:rsidP="00B46D58">
      <w:pPr>
        <w:widowControl w:val="0"/>
        <w:jc w:val="both"/>
        <w:rPr>
          <w:rFonts w:ascii="GHEA Grapalat" w:hAnsi="GHEA Grapalat"/>
        </w:rPr>
      </w:pPr>
    </w:p>
    <w:p w14:paraId="61101562" w14:textId="77777777" w:rsidR="00B0401C" w:rsidRDefault="00B0401C" w:rsidP="00B46D58">
      <w:pPr>
        <w:widowControl w:val="0"/>
        <w:jc w:val="both"/>
        <w:rPr>
          <w:rFonts w:ascii="GHEA Grapalat" w:hAnsi="GHEA Grapalat"/>
        </w:rPr>
      </w:pPr>
    </w:p>
    <w:p w14:paraId="41112EC9"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подтверждает,что</w:t>
      </w:r>
      <w:proofErr w:type="spellEnd"/>
      <w:r>
        <w:rPr>
          <w:rFonts w:ascii="GHEA Grapalat" w:hAnsi="GHEA Grapalat"/>
        </w:rPr>
        <w:t>:</w:t>
      </w:r>
    </w:p>
    <w:p w14:paraId="4B3CBB39"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73E74A41" w14:textId="77777777" w:rsidR="00D87B1D" w:rsidRDefault="00D87B1D" w:rsidP="00B46D58">
      <w:pPr>
        <w:widowControl w:val="0"/>
        <w:spacing w:after="120"/>
        <w:ind w:left="2835"/>
        <w:jc w:val="both"/>
        <w:rPr>
          <w:rFonts w:ascii="GHEA Grapalat" w:hAnsi="GHEA Grapalat"/>
          <w:sz w:val="16"/>
        </w:rPr>
      </w:pPr>
    </w:p>
    <w:p w14:paraId="0B188392" w14:textId="77777777"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14:paraId="467C3781" w14:textId="77777777"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14:paraId="266A23EF" w14:textId="77777777" w:rsidR="00833D4F" w:rsidRPr="001E7AA5" w:rsidRDefault="00833D4F" w:rsidP="00833D4F">
      <w:pPr>
        <w:rPr>
          <w:rFonts w:ascii="GHEA Grapalat" w:hAnsi="GHEA Grapalat"/>
          <w:i/>
          <w:sz w:val="16"/>
          <w:vertAlign w:val="superscript"/>
          <w:lang w:val="es-ES"/>
        </w:rPr>
      </w:pPr>
    </w:p>
    <w:p w14:paraId="50F15A05" w14:textId="0CCE2210" w:rsidR="00833D4F" w:rsidRPr="001E7AA5" w:rsidRDefault="00833D4F" w:rsidP="00833D4F">
      <w:pPr>
        <w:rPr>
          <w:rFonts w:ascii="GHEA Grapalat" w:hAnsi="GHEA Grapalat" w:cs="Sylfaen"/>
          <w:sz w:val="20"/>
          <w:lang w:val="hy-AM"/>
        </w:rPr>
      </w:pPr>
      <w:r w:rsidRPr="001E7AA5">
        <w:rPr>
          <w:rFonts w:ascii="GHEA Grapalat" w:hAnsi="GHEA Grapalat"/>
          <w:lang w:val="hy-AM"/>
        </w:rPr>
        <w:lastRenderedPageBreak/>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612F1E">
        <w:rPr>
          <w:rFonts w:ascii="GHEA Grapalat" w:hAnsi="GHEA Grapalat"/>
          <w:b/>
          <w:sz w:val="22"/>
          <w:szCs w:val="22"/>
        </w:rPr>
        <w:t>ԳՀԾՁԲ-ՀՎԿԱԿ-2025-51</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14:paraId="5617559F" w14:textId="77777777"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14:paraId="583C8C80" w14:textId="77777777"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r w:rsidRPr="006F3CBD">
        <w:rPr>
          <w:rFonts w:ascii="GHEA Grapalat" w:hAnsi="GHEA Grapalat"/>
          <w:color w:val="000000" w:themeColor="text1"/>
        </w:rPr>
        <w:t xml:space="preserve"> </w:t>
      </w:r>
      <w:r w:rsidR="00EF3DB6">
        <w:rPr>
          <w:rFonts w:ascii="GHEA Grapalat" w:hAnsi="GHEA Grapalat"/>
          <w:color w:val="000000" w:themeColor="text1"/>
        </w:rPr>
        <w:t>,</w:t>
      </w:r>
    </w:p>
    <w:p w14:paraId="25E6FF3D" w14:textId="4A141A58" w:rsidR="006B3E56" w:rsidRPr="00EE5573" w:rsidRDefault="006F3CBD" w:rsidP="00B46D58">
      <w:pPr>
        <w:pStyle w:val="aff"/>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612F1E">
        <w:rPr>
          <w:rFonts w:ascii="GHEA Grapalat" w:hAnsi="GHEA Grapalat"/>
          <w:b/>
          <w:sz w:val="22"/>
          <w:szCs w:val="22"/>
        </w:rPr>
        <w:t>ԳՀԾՁԲ-ՀՎԿԱԿ-2025-51</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 xml:space="preserve">злоупотребления доминирующим положением и </w:t>
      </w:r>
      <w:proofErr w:type="spellStart"/>
      <w:r w:rsidR="006B3E56" w:rsidRPr="00EE5573">
        <w:rPr>
          <w:rFonts w:ascii="GHEA Grapalat" w:hAnsi="GHEA Grapalat"/>
        </w:rPr>
        <w:t>антиконкурентного</w:t>
      </w:r>
      <w:proofErr w:type="spellEnd"/>
      <w:r w:rsidR="006B3E56" w:rsidRPr="00EE5573">
        <w:rPr>
          <w:rFonts w:ascii="GHEA Grapalat" w:hAnsi="GHEA Grapalat"/>
        </w:rPr>
        <w:t xml:space="preserve"> соглашения,</w:t>
      </w:r>
    </w:p>
    <w:p w14:paraId="29DAA0DA" w14:textId="77777777"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14:paraId="43598EEE"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5DCD2217"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21A1C032"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555710F5"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08327C32"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13D340F1" w14:textId="77777777"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14:paraId="2A6F0890" w14:textId="77777777"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14:paraId="00A839D5" w14:textId="77777777"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14:paraId="50BF58B9" w14:textId="77777777"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14:paraId="57BBA1D3" w14:textId="77777777" w:rsidR="006B3E56" w:rsidRPr="00770B03" w:rsidRDefault="006B3E56" w:rsidP="00B46D58">
      <w:pPr>
        <w:tabs>
          <w:tab w:val="left" w:pos="7371"/>
        </w:tabs>
        <w:spacing w:after="160"/>
        <w:ind w:left="3544" w:firstLine="3"/>
        <w:jc w:val="both"/>
        <w:rPr>
          <w:rFonts w:ascii="GHEA Grapalat" w:hAnsi="GHEA Grapalat"/>
          <w:sz w:val="16"/>
        </w:rPr>
      </w:pPr>
    </w:p>
    <w:p w14:paraId="543C012E"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D062046"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0F10D9C0"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147E56B2"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4DD0AA21" w14:textId="77777777" w:rsidR="00652A78" w:rsidRDefault="00652A78">
      <w:pPr>
        <w:rPr>
          <w:ins w:id="2" w:author="Inesa Kocharyan" w:date="2021-09-01T14:04:00Z"/>
          <w:rFonts w:ascii="GHEA Grapalat" w:hAnsi="GHEA Grapalat"/>
          <w:b/>
        </w:rPr>
      </w:pPr>
    </w:p>
    <w:p w14:paraId="591B880E" w14:textId="77777777" w:rsidR="00652A78" w:rsidRDefault="00652A78" w:rsidP="00652A78">
      <w:pPr>
        <w:jc w:val="right"/>
        <w:rPr>
          <w:rFonts w:ascii="GHEA Grapalat" w:hAnsi="GHEA Grapalat"/>
          <w:b/>
        </w:rPr>
      </w:pPr>
      <w:r>
        <w:rPr>
          <w:rFonts w:ascii="GHEA Grapalat" w:hAnsi="GHEA Grapalat"/>
          <w:b/>
        </w:rPr>
        <w:t>Приложение 1.</w:t>
      </w:r>
      <w:r w:rsidR="00BD3FDD">
        <w:rPr>
          <w:rFonts w:ascii="GHEA Grapalat" w:hAnsi="GHEA Grapalat"/>
          <w:b/>
        </w:rPr>
        <w:t>1</w:t>
      </w:r>
      <w:r>
        <w:rPr>
          <w:rFonts w:ascii="GHEA Grapalat" w:hAnsi="GHEA Grapalat"/>
          <w:b/>
        </w:rPr>
        <w:t xml:space="preserve">** </w:t>
      </w:r>
    </w:p>
    <w:p w14:paraId="103F79A6" w14:textId="3A13AD4D" w:rsidR="009608F3" w:rsidRPr="00374F4A" w:rsidRDefault="009608F3" w:rsidP="009608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612F1E">
        <w:rPr>
          <w:rFonts w:ascii="GHEA Grapalat" w:hAnsi="GHEA Grapalat"/>
          <w:b/>
          <w:sz w:val="22"/>
          <w:szCs w:val="22"/>
        </w:rPr>
        <w:t>ԳՀԾՁԲ-ՀՎԿԱԿ-2025-51</w:t>
      </w:r>
      <w:r w:rsidRPr="00E063D7">
        <w:rPr>
          <w:rFonts w:ascii="GHEA Grapalat" w:hAnsi="GHEA Grapalat"/>
          <w:b/>
          <w:sz w:val="22"/>
          <w:szCs w:val="22"/>
        </w:rPr>
        <w:t>»</w:t>
      </w:r>
    </w:p>
    <w:p w14:paraId="6E2A92BE" w14:textId="77777777" w:rsidR="00123294" w:rsidRDefault="00123294" w:rsidP="00B46D58">
      <w:pPr>
        <w:rPr>
          <w:rFonts w:ascii="GHEA Grapalat" w:hAnsi="GHEA Grapalat"/>
          <w:b/>
        </w:rPr>
      </w:pPr>
    </w:p>
    <w:p w14:paraId="724C8120" w14:textId="77777777" w:rsidR="00A9306E" w:rsidRDefault="00A9306E" w:rsidP="00A9306E">
      <w:pPr>
        <w:ind w:left="360" w:hanging="360"/>
        <w:jc w:val="center"/>
        <w:rPr>
          <w:rFonts w:ascii="GHEA Grapalat" w:hAnsi="GHEA Grapalat"/>
          <w:b/>
        </w:rPr>
      </w:pPr>
      <w:r>
        <w:rPr>
          <w:rFonts w:ascii="GHEA Grapalat" w:hAnsi="GHEA Grapalat"/>
          <w:b/>
        </w:rPr>
        <w:t>ФОРМА</w:t>
      </w:r>
    </w:p>
    <w:p w14:paraId="7C029D6F" w14:textId="77777777"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B5EB26C" w14:textId="77777777" w:rsidR="00A9306E" w:rsidRPr="00ED3A13" w:rsidRDefault="00A9306E" w:rsidP="00A9306E">
      <w:pPr>
        <w:ind w:left="360" w:hanging="360"/>
        <w:jc w:val="center"/>
        <w:rPr>
          <w:rFonts w:ascii="GHEA Grapalat" w:eastAsia="GHEA Grapalat" w:hAnsi="GHEA Grapalat" w:cs="GHEA Grapalat"/>
          <w:b/>
        </w:rPr>
      </w:pPr>
    </w:p>
    <w:p w14:paraId="4AEF9FE4" w14:textId="77777777"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65D5D2AE"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14:paraId="521AC7BF" w14:textId="77777777" w:rsidTr="00F32DDC">
        <w:tc>
          <w:tcPr>
            <w:tcW w:w="2836" w:type="dxa"/>
            <w:shd w:val="clear" w:color="auto" w:fill="D9E2F3"/>
            <w:vAlign w:val="center"/>
          </w:tcPr>
          <w:p w14:paraId="570049C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11B5F1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CAFCEA6" w14:textId="77777777" w:rsidTr="00F32DDC">
        <w:tc>
          <w:tcPr>
            <w:tcW w:w="2836" w:type="dxa"/>
            <w:shd w:val="clear" w:color="auto" w:fill="D9E2F3"/>
            <w:vAlign w:val="center"/>
          </w:tcPr>
          <w:p w14:paraId="686DC98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56D9CD8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4E0A500" w14:textId="77777777" w:rsidTr="00F32DDC">
        <w:tc>
          <w:tcPr>
            <w:tcW w:w="2836" w:type="dxa"/>
            <w:shd w:val="clear" w:color="auto" w:fill="D9E2F3"/>
            <w:vAlign w:val="center"/>
          </w:tcPr>
          <w:p w14:paraId="7F979F2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76C0935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0C56A03" w14:textId="77777777" w:rsidTr="00F32DDC">
        <w:tc>
          <w:tcPr>
            <w:tcW w:w="2836" w:type="dxa"/>
            <w:shd w:val="clear" w:color="auto" w:fill="D9E2F3"/>
            <w:vAlign w:val="center"/>
          </w:tcPr>
          <w:p w14:paraId="4926E6B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46DBBA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B3D4523" w14:textId="77777777" w:rsidTr="00F32DDC">
        <w:tc>
          <w:tcPr>
            <w:tcW w:w="2836" w:type="dxa"/>
            <w:shd w:val="clear" w:color="auto" w:fill="D9E2F3"/>
            <w:vAlign w:val="center"/>
          </w:tcPr>
          <w:p w14:paraId="2080B54E"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04B83E5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7B8ED56" w14:textId="77777777" w:rsidTr="00F32DDC">
        <w:tc>
          <w:tcPr>
            <w:tcW w:w="2836" w:type="dxa"/>
            <w:shd w:val="clear" w:color="auto" w:fill="D9E2F3"/>
            <w:vAlign w:val="center"/>
          </w:tcPr>
          <w:p w14:paraId="689210E6"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469F48CE" w14:textId="77777777"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14:paraId="4448B93F" w14:textId="77777777" w:rsidTr="00F32DDC">
        <w:tc>
          <w:tcPr>
            <w:tcW w:w="2836" w:type="dxa"/>
            <w:shd w:val="clear" w:color="auto" w:fill="D9E2F3"/>
            <w:vAlign w:val="center"/>
          </w:tcPr>
          <w:p w14:paraId="3C75E8AA" w14:textId="77777777"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26B953B" w14:textId="77777777" w:rsidR="00A9306E" w:rsidRPr="00FD1EE4" w:rsidRDefault="00A9306E" w:rsidP="00F32DDC">
            <w:pPr>
              <w:spacing w:before="240" w:after="240"/>
              <w:ind w:left="993" w:hanging="851"/>
              <w:rPr>
                <w:rFonts w:ascii="GHEA Grapalat" w:eastAsia="GHEA Grapalat" w:hAnsi="GHEA Grapalat" w:cs="GHEA Grapalat"/>
              </w:rPr>
            </w:pPr>
          </w:p>
        </w:tc>
      </w:tr>
    </w:tbl>
    <w:p w14:paraId="34F7844C"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0249269B" w14:textId="77777777" w:rsidTr="00F32DDC">
        <w:tc>
          <w:tcPr>
            <w:tcW w:w="2835" w:type="dxa"/>
            <w:shd w:val="clear" w:color="auto" w:fill="D9E2F3"/>
            <w:vAlign w:val="center"/>
          </w:tcPr>
          <w:p w14:paraId="169B2C5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5A01633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75981D5" w14:textId="77777777" w:rsidTr="00F32DDC">
        <w:trPr>
          <w:trHeight w:val="1487"/>
        </w:trPr>
        <w:tc>
          <w:tcPr>
            <w:tcW w:w="2835" w:type="dxa"/>
            <w:shd w:val="clear" w:color="auto" w:fill="D9E2F3"/>
            <w:vAlign w:val="center"/>
          </w:tcPr>
          <w:p w14:paraId="4B5ABD0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7313BD7E" w14:textId="77777777" w:rsidR="00A9306E" w:rsidRPr="00FD1EE4" w:rsidRDefault="00A9306E" w:rsidP="00F32DDC">
            <w:pPr>
              <w:spacing w:before="240" w:after="240"/>
              <w:rPr>
                <w:rFonts w:ascii="GHEA Grapalat" w:eastAsia="GHEA Grapalat" w:hAnsi="GHEA Grapalat" w:cs="GHEA Grapalat"/>
              </w:rPr>
            </w:pPr>
          </w:p>
        </w:tc>
      </w:tr>
    </w:tbl>
    <w:p w14:paraId="1FD6BA59"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1E3F07FD" w14:textId="77777777" w:rsidTr="00F32DDC">
        <w:tc>
          <w:tcPr>
            <w:tcW w:w="2835" w:type="dxa"/>
            <w:shd w:val="clear" w:color="auto" w:fill="D9E2F3"/>
            <w:vAlign w:val="center"/>
          </w:tcPr>
          <w:p w14:paraId="0BB7A660"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1F7673A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2C81173" w14:textId="77777777" w:rsidTr="00F32DDC">
        <w:tc>
          <w:tcPr>
            <w:tcW w:w="2835" w:type="dxa"/>
            <w:shd w:val="clear" w:color="auto" w:fill="D9E2F3"/>
            <w:vAlign w:val="center"/>
          </w:tcPr>
          <w:p w14:paraId="73222B3B"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00E16AB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0D3C750" w14:textId="77777777" w:rsidTr="00F32DDC">
        <w:tc>
          <w:tcPr>
            <w:tcW w:w="2835" w:type="dxa"/>
            <w:shd w:val="clear" w:color="auto" w:fill="D9E2F3"/>
            <w:vAlign w:val="center"/>
          </w:tcPr>
          <w:p w14:paraId="3052453E"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F372002" w14:textId="77777777" w:rsidR="00A9306E" w:rsidRPr="00FD1EE4" w:rsidRDefault="00A9306E" w:rsidP="00F32DDC">
            <w:pPr>
              <w:spacing w:before="240" w:after="240"/>
              <w:rPr>
                <w:rFonts w:ascii="GHEA Grapalat" w:eastAsia="GHEA Grapalat" w:hAnsi="GHEA Grapalat" w:cs="GHEA Grapalat"/>
              </w:rPr>
            </w:pPr>
          </w:p>
        </w:tc>
      </w:tr>
    </w:tbl>
    <w:p w14:paraId="3792390E" w14:textId="77777777" w:rsidR="00A9306E" w:rsidRPr="00FD1EE4" w:rsidRDefault="00A9306E" w:rsidP="00A9306E">
      <w:pPr>
        <w:rPr>
          <w:rFonts w:ascii="GHEA Grapalat" w:eastAsia="GHEA Grapalat" w:hAnsi="GHEA Grapalat" w:cs="GHEA Grapalat"/>
        </w:rPr>
      </w:pPr>
    </w:p>
    <w:p w14:paraId="7FA3A4A0" w14:textId="77777777"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14:paraId="43EF8676" w14:textId="77777777"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128891BC" w14:textId="77777777" w:rsidTr="00F32DDC">
        <w:tc>
          <w:tcPr>
            <w:tcW w:w="2835" w:type="dxa"/>
            <w:shd w:val="clear" w:color="auto" w:fill="D9E2F3"/>
            <w:vAlign w:val="center"/>
          </w:tcPr>
          <w:p w14:paraId="57062BEA"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2CFA20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8C9E40B" w14:textId="77777777" w:rsidTr="00F32DDC">
        <w:tc>
          <w:tcPr>
            <w:tcW w:w="2835" w:type="dxa"/>
            <w:shd w:val="clear" w:color="auto" w:fill="D9E2F3"/>
            <w:vAlign w:val="center"/>
          </w:tcPr>
          <w:p w14:paraId="1C4B97F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1B10A656" w14:textId="77777777" w:rsidR="00A9306E" w:rsidRPr="00FD1EE4" w:rsidRDefault="00A9306E" w:rsidP="00F32DDC">
            <w:pPr>
              <w:spacing w:before="240" w:after="240"/>
              <w:rPr>
                <w:rFonts w:ascii="GHEA Grapalat" w:eastAsia="GHEA Grapalat" w:hAnsi="GHEA Grapalat" w:cs="GHEA Grapalat"/>
              </w:rPr>
            </w:pPr>
          </w:p>
        </w:tc>
      </w:tr>
    </w:tbl>
    <w:p w14:paraId="243E59AE"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5F867E98" w14:textId="77777777" w:rsidTr="00F32DDC">
        <w:tc>
          <w:tcPr>
            <w:tcW w:w="2835" w:type="dxa"/>
            <w:shd w:val="clear" w:color="auto" w:fill="D9E2F3"/>
            <w:vAlign w:val="center"/>
          </w:tcPr>
          <w:p w14:paraId="0703405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22C7A15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087A430" w14:textId="77777777" w:rsidTr="00F32DDC">
        <w:tc>
          <w:tcPr>
            <w:tcW w:w="2835" w:type="dxa"/>
            <w:shd w:val="clear" w:color="auto" w:fill="D9E2F3"/>
            <w:vAlign w:val="center"/>
          </w:tcPr>
          <w:p w14:paraId="45B3793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113D1CD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00460FD" w14:textId="77777777" w:rsidTr="00F32DDC">
        <w:tc>
          <w:tcPr>
            <w:tcW w:w="2835" w:type="dxa"/>
            <w:shd w:val="clear" w:color="auto" w:fill="D9E2F3"/>
            <w:vAlign w:val="center"/>
          </w:tcPr>
          <w:p w14:paraId="1EB2C7F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BAE126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D20069D" w14:textId="77777777" w:rsidTr="00F32DDC">
        <w:tc>
          <w:tcPr>
            <w:tcW w:w="2835" w:type="dxa"/>
            <w:shd w:val="clear" w:color="auto" w:fill="D9E2F3"/>
            <w:vAlign w:val="center"/>
          </w:tcPr>
          <w:p w14:paraId="7309C1D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85F5A8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88BC5B7" w14:textId="77777777" w:rsidTr="00F32DDC">
        <w:tc>
          <w:tcPr>
            <w:tcW w:w="2835" w:type="dxa"/>
            <w:shd w:val="clear" w:color="auto" w:fill="D9E2F3"/>
            <w:vAlign w:val="center"/>
          </w:tcPr>
          <w:p w14:paraId="30AAA9A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1E3A2AE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F0A07FB" w14:textId="77777777" w:rsidTr="00F32DDC">
        <w:trPr>
          <w:trHeight w:val="1361"/>
        </w:trPr>
        <w:tc>
          <w:tcPr>
            <w:tcW w:w="2835" w:type="dxa"/>
            <w:shd w:val="clear" w:color="auto" w:fill="D9E2F3"/>
            <w:vAlign w:val="center"/>
          </w:tcPr>
          <w:p w14:paraId="652CDE5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055B6A4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7481520" w14:textId="77777777" w:rsidTr="00F32DDC">
        <w:tc>
          <w:tcPr>
            <w:tcW w:w="2835" w:type="dxa"/>
            <w:shd w:val="clear" w:color="auto" w:fill="D9E2F3"/>
            <w:vAlign w:val="center"/>
          </w:tcPr>
          <w:p w14:paraId="5EE0F34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w:t>
            </w:r>
            <w:r w:rsidRPr="00421E0E">
              <w:rPr>
                <w:rFonts w:ascii="GHEA Grapalat" w:eastAsia="GHEA Grapalat" w:hAnsi="GHEA Grapalat" w:cs="GHEA Grapalat"/>
                <w:color w:val="000000"/>
              </w:rPr>
              <w:lastRenderedPageBreak/>
              <w:t>исполнительного органа</w:t>
            </w:r>
          </w:p>
        </w:tc>
        <w:tc>
          <w:tcPr>
            <w:tcW w:w="6180" w:type="dxa"/>
            <w:vAlign w:val="center"/>
          </w:tcPr>
          <w:p w14:paraId="76E12B53" w14:textId="77777777" w:rsidR="00A9306E" w:rsidRPr="00FD1EE4" w:rsidRDefault="00A9306E" w:rsidP="00F32DDC">
            <w:pPr>
              <w:spacing w:before="240" w:after="240"/>
              <w:rPr>
                <w:rFonts w:ascii="GHEA Grapalat" w:eastAsia="GHEA Grapalat" w:hAnsi="GHEA Grapalat" w:cs="GHEA Grapalat"/>
              </w:rPr>
            </w:pPr>
          </w:p>
        </w:tc>
      </w:tr>
    </w:tbl>
    <w:p w14:paraId="635F3DC5" w14:textId="77777777"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5F973C67" w14:textId="77777777" w:rsidTr="00F32DDC">
        <w:tc>
          <w:tcPr>
            <w:tcW w:w="2836" w:type="dxa"/>
            <w:shd w:val="clear" w:color="auto" w:fill="D9E2F3"/>
            <w:vAlign w:val="center"/>
          </w:tcPr>
          <w:p w14:paraId="57D1A3E7" w14:textId="77777777"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2089BFF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EE55317" w14:textId="77777777" w:rsidTr="00F32DDC">
        <w:tc>
          <w:tcPr>
            <w:tcW w:w="2836" w:type="dxa"/>
            <w:shd w:val="clear" w:color="auto" w:fill="D9E2F3"/>
            <w:vAlign w:val="center"/>
          </w:tcPr>
          <w:p w14:paraId="47F5200C" w14:textId="77777777"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21DB4407" w14:textId="77777777" w:rsidR="00A9306E" w:rsidRPr="00FD1EE4" w:rsidRDefault="007C787C"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73CD87F2" w14:textId="77777777" w:rsidR="00A9306E" w:rsidRPr="00FD1EE4" w:rsidRDefault="007C787C"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2EB15CB8"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14:paraId="653EBDA2" w14:textId="77777777"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14:paraId="32FDD1EF"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0E61EA5D" w14:textId="77777777" w:rsidTr="00F32DDC">
        <w:tc>
          <w:tcPr>
            <w:tcW w:w="2837" w:type="dxa"/>
            <w:shd w:val="clear" w:color="auto" w:fill="D9E2F3"/>
            <w:vAlign w:val="center"/>
          </w:tcPr>
          <w:p w14:paraId="4E6B8EB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F5015D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25B1B86" w14:textId="77777777" w:rsidTr="00F32DDC">
        <w:tc>
          <w:tcPr>
            <w:tcW w:w="2837" w:type="dxa"/>
            <w:shd w:val="clear" w:color="auto" w:fill="D9E2F3"/>
            <w:vAlign w:val="center"/>
          </w:tcPr>
          <w:p w14:paraId="5D68B9C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15AC699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497C467" w14:textId="77777777" w:rsidTr="00F32DDC">
        <w:tc>
          <w:tcPr>
            <w:tcW w:w="2837" w:type="dxa"/>
            <w:shd w:val="clear" w:color="auto" w:fill="D9E2F3"/>
            <w:vAlign w:val="center"/>
          </w:tcPr>
          <w:p w14:paraId="4C3BA57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2747B28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4B8A8A8" w14:textId="77777777" w:rsidTr="00F32DDC">
        <w:tc>
          <w:tcPr>
            <w:tcW w:w="2837" w:type="dxa"/>
            <w:shd w:val="clear" w:color="auto" w:fill="D9E2F3"/>
            <w:vAlign w:val="center"/>
          </w:tcPr>
          <w:p w14:paraId="4D56461C"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01CC7DD6" w14:textId="77777777" w:rsidR="00A9306E" w:rsidRPr="00FD1EE4" w:rsidRDefault="007C787C"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1D04302B" w14:textId="77777777" w:rsidR="00A9306E" w:rsidRPr="00FD1EE4" w:rsidRDefault="007C787C"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7B2B0700"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3D25B889" w14:textId="77777777" w:rsidTr="00F32DDC">
        <w:tc>
          <w:tcPr>
            <w:tcW w:w="2837" w:type="dxa"/>
            <w:shd w:val="clear" w:color="auto" w:fill="D9E2F3"/>
            <w:vAlign w:val="center"/>
          </w:tcPr>
          <w:p w14:paraId="3CB88043" w14:textId="77777777"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D1D6E8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815B353" w14:textId="77777777" w:rsidTr="00F32DDC">
        <w:tc>
          <w:tcPr>
            <w:tcW w:w="2837" w:type="dxa"/>
            <w:shd w:val="clear" w:color="auto" w:fill="D9E2F3"/>
            <w:vAlign w:val="center"/>
          </w:tcPr>
          <w:p w14:paraId="6B253FE6"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F115C7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14F6EF8" w14:textId="77777777" w:rsidTr="00F32DDC">
        <w:tc>
          <w:tcPr>
            <w:tcW w:w="2837" w:type="dxa"/>
            <w:shd w:val="clear" w:color="auto" w:fill="D9E2F3"/>
            <w:vAlign w:val="center"/>
          </w:tcPr>
          <w:p w14:paraId="638D4C6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EB999D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CB8F185" w14:textId="77777777" w:rsidTr="00F32DDC">
        <w:tc>
          <w:tcPr>
            <w:tcW w:w="2837" w:type="dxa"/>
            <w:shd w:val="clear" w:color="auto" w:fill="D9E2F3"/>
            <w:vAlign w:val="center"/>
          </w:tcPr>
          <w:p w14:paraId="0F612432"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80" w:type="dxa"/>
            <w:vAlign w:val="center"/>
          </w:tcPr>
          <w:p w14:paraId="1CB64EA2" w14:textId="77777777" w:rsidR="00A9306E" w:rsidRPr="00FD1EE4" w:rsidRDefault="007C787C"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18F366BC" w14:textId="77777777" w:rsidR="00A9306E" w:rsidRPr="00FD1EE4" w:rsidRDefault="007C787C"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6E165022" w14:textId="77777777" w:rsidR="00A9306E" w:rsidRPr="00FD1EE4" w:rsidRDefault="00A9306E" w:rsidP="00A9306E">
      <w:pPr>
        <w:rPr>
          <w:rFonts w:ascii="GHEA Grapalat" w:eastAsia="GHEA Grapalat" w:hAnsi="GHEA Grapalat" w:cs="GHEA Grapalat"/>
          <w:b/>
        </w:rPr>
      </w:pPr>
    </w:p>
    <w:p w14:paraId="690D19DE"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14:paraId="36A63AAE"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484AF882" w14:textId="77777777" w:rsidTr="00F32DDC">
        <w:tc>
          <w:tcPr>
            <w:tcW w:w="2836" w:type="dxa"/>
            <w:shd w:val="clear" w:color="auto" w:fill="D9E2F3"/>
            <w:vAlign w:val="center"/>
          </w:tcPr>
          <w:p w14:paraId="222607A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2800F88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F9CAE6F" w14:textId="77777777" w:rsidTr="00F32DDC">
        <w:tc>
          <w:tcPr>
            <w:tcW w:w="2836" w:type="dxa"/>
            <w:shd w:val="clear" w:color="auto" w:fill="D9E2F3"/>
            <w:vAlign w:val="center"/>
          </w:tcPr>
          <w:p w14:paraId="7F2C662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655882B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DFBFEC2" w14:textId="77777777" w:rsidTr="00F32DDC">
        <w:tc>
          <w:tcPr>
            <w:tcW w:w="2836" w:type="dxa"/>
            <w:shd w:val="clear" w:color="auto" w:fill="D9E2F3"/>
            <w:vAlign w:val="center"/>
          </w:tcPr>
          <w:p w14:paraId="08DC920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10DA9E6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3B19F07" w14:textId="77777777" w:rsidTr="00F32DDC">
        <w:tc>
          <w:tcPr>
            <w:tcW w:w="2836" w:type="dxa"/>
            <w:shd w:val="clear" w:color="auto" w:fill="D9E2F3"/>
            <w:vAlign w:val="center"/>
          </w:tcPr>
          <w:p w14:paraId="37691F6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56E7BFB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A172991" w14:textId="77777777" w:rsidTr="00F32DDC">
        <w:tc>
          <w:tcPr>
            <w:tcW w:w="2836" w:type="dxa"/>
            <w:shd w:val="clear" w:color="auto" w:fill="D9E2F3"/>
            <w:vAlign w:val="center"/>
          </w:tcPr>
          <w:p w14:paraId="202E8C1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34C0F8D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B5E8C50" w14:textId="77777777" w:rsidTr="00F32DDC">
        <w:tc>
          <w:tcPr>
            <w:tcW w:w="2836" w:type="dxa"/>
            <w:shd w:val="clear" w:color="auto" w:fill="D9E2F3"/>
            <w:vAlign w:val="center"/>
          </w:tcPr>
          <w:p w14:paraId="15A29B3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1A2A146E" w14:textId="77777777" w:rsidR="00A9306E" w:rsidRPr="00FD1EE4" w:rsidRDefault="00A9306E" w:rsidP="00F32DDC">
            <w:pPr>
              <w:spacing w:before="240" w:after="240"/>
              <w:rPr>
                <w:rFonts w:ascii="GHEA Grapalat" w:eastAsia="GHEA Grapalat" w:hAnsi="GHEA Grapalat" w:cs="GHEA Grapalat"/>
              </w:rPr>
            </w:pPr>
          </w:p>
        </w:tc>
      </w:tr>
    </w:tbl>
    <w:p w14:paraId="5539B66C"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14:paraId="7779EBA4" w14:textId="77777777" w:rsidTr="00F32DDC">
        <w:tc>
          <w:tcPr>
            <w:tcW w:w="2977" w:type="dxa"/>
            <w:shd w:val="clear" w:color="auto" w:fill="D9E2F3"/>
            <w:vAlign w:val="center"/>
          </w:tcPr>
          <w:p w14:paraId="2218338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157D001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EA937CD" w14:textId="77777777" w:rsidTr="00F32DDC">
        <w:tc>
          <w:tcPr>
            <w:tcW w:w="2977" w:type="dxa"/>
            <w:shd w:val="clear" w:color="auto" w:fill="D9E2F3"/>
            <w:vAlign w:val="center"/>
          </w:tcPr>
          <w:p w14:paraId="1B51D8A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2DF0819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C4FF06B" w14:textId="77777777" w:rsidTr="00F32DDC">
        <w:tc>
          <w:tcPr>
            <w:tcW w:w="2977" w:type="dxa"/>
            <w:shd w:val="clear" w:color="auto" w:fill="D9E2F3"/>
            <w:vAlign w:val="center"/>
          </w:tcPr>
          <w:p w14:paraId="3CCEB686" w14:textId="77777777"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613D00A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712FDD9" w14:textId="77777777" w:rsidTr="00F32DDC">
        <w:tc>
          <w:tcPr>
            <w:tcW w:w="2977" w:type="dxa"/>
            <w:shd w:val="clear" w:color="auto" w:fill="D9E2F3"/>
            <w:vAlign w:val="center"/>
          </w:tcPr>
          <w:p w14:paraId="21C73794" w14:textId="77777777"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72ABE23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9D0309E" w14:textId="77777777" w:rsidTr="00F32DDC">
        <w:tc>
          <w:tcPr>
            <w:tcW w:w="2977" w:type="dxa"/>
            <w:shd w:val="clear" w:color="auto" w:fill="D9E2F3"/>
            <w:vAlign w:val="center"/>
          </w:tcPr>
          <w:p w14:paraId="3EA156F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4E91C8C6" w14:textId="77777777" w:rsidR="00A9306E" w:rsidRPr="00FD1EE4" w:rsidRDefault="00A9306E" w:rsidP="00F32DDC">
            <w:pPr>
              <w:spacing w:before="240" w:after="240"/>
              <w:rPr>
                <w:rFonts w:ascii="GHEA Grapalat" w:eastAsia="GHEA Grapalat" w:hAnsi="GHEA Grapalat" w:cs="GHEA Grapalat"/>
              </w:rPr>
            </w:pPr>
          </w:p>
        </w:tc>
      </w:tr>
    </w:tbl>
    <w:p w14:paraId="52E5EB53"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14:paraId="34B3E78D" w14:textId="77777777" w:rsidTr="00F32DDC">
        <w:tc>
          <w:tcPr>
            <w:tcW w:w="2943" w:type="dxa"/>
            <w:shd w:val="clear" w:color="auto" w:fill="D9E2F3"/>
            <w:vAlign w:val="center"/>
          </w:tcPr>
          <w:p w14:paraId="5981A56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5DB2F02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9F764B8" w14:textId="77777777" w:rsidTr="00F32DDC">
        <w:tc>
          <w:tcPr>
            <w:tcW w:w="2943" w:type="dxa"/>
            <w:shd w:val="clear" w:color="auto" w:fill="D9E2F3"/>
            <w:vAlign w:val="center"/>
          </w:tcPr>
          <w:p w14:paraId="74C6EED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14:paraId="0EC5165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35B9614" w14:textId="77777777" w:rsidTr="00F32DDC">
        <w:tc>
          <w:tcPr>
            <w:tcW w:w="2943" w:type="dxa"/>
            <w:shd w:val="clear" w:color="auto" w:fill="D9E2F3"/>
            <w:vAlign w:val="center"/>
          </w:tcPr>
          <w:p w14:paraId="62DFC181"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3D0F69D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A58BAFD" w14:textId="77777777" w:rsidTr="00F32DDC">
        <w:tc>
          <w:tcPr>
            <w:tcW w:w="2943" w:type="dxa"/>
            <w:shd w:val="clear" w:color="auto" w:fill="D9E2F3"/>
            <w:vAlign w:val="center"/>
          </w:tcPr>
          <w:p w14:paraId="3B992940" w14:textId="77777777"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7DD047A0" w14:textId="77777777" w:rsidR="00A9306E" w:rsidRPr="00FD1EE4" w:rsidRDefault="00A9306E" w:rsidP="00F32DDC">
            <w:pPr>
              <w:spacing w:before="240" w:after="240"/>
              <w:rPr>
                <w:rFonts w:ascii="GHEA Grapalat" w:eastAsia="GHEA Grapalat" w:hAnsi="GHEA Grapalat" w:cs="GHEA Grapalat"/>
              </w:rPr>
            </w:pPr>
          </w:p>
        </w:tc>
      </w:tr>
    </w:tbl>
    <w:p w14:paraId="790A4B1B"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14:paraId="1F4A6B8F" w14:textId="77777777" w:rsidTr="00F32DDC">
        <w:tc>
          <w:tcPr>
            <w:tcW w:w="2837" w:type="dxa"/>
            <w:shd w:val="clear" w:color="auto" w:fill="D9E2F3"/>
            <w:vAlign w:val="center"/>
          </w:tcPr>
          <w:p w14:paraId="1AF04AC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0F71E42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ABED210" w14:textId="77777777" w:rsidTr="00F32DDC">
        <w:tc>
          <w:tcPr>
            <w:tcW w:w="2837" w:type="dxa"/>
            <w:shd w:val="clear" w:color="auto" w:fill="D9E2F3"/>
            <w:vAlign w:val="center"/>
          </w:tcPr>
          <w:p w14:paraId="050D1A0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62AD3B0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668C7FE" w14:textId="77777777" w:rsidTr="00F32DDC">
        <w:tc>
          <w:tcPr>
            <w:tcW w:w="2837" w:type="dxa"/>
            <w:shd w:val="clear" w:color="auto" w:fill="D9E2F3"/>
            <w:vAlign w:val="center"/>
          </w:tcPr>
          <w:p w14:paraId="758D8B1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521D3AE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BE05008" w14:textId="77777777" w:rsidTr="00F32DDC">
        <w:tc>
          <w:tcPr>
            <w:tcW w:w="2837" w:type="dxa"/>
            <w:shd w:val="clear" w:color="auto" w:fill="D9E2F3"/>
            <w:vAlign w:val="center"/>
          </w:tcPr>
          <w:p w14:paraId="3CCD379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27DA46F1" w14:textId="77777777" w:rsidR="00A9306E" w:rsidRPr="00FD1EE4" w:rsidRDefault="00A9306E" w:rsidP="00F32DDC">
            <w:pPr>
              <w:spacing w:before="240" w:after="240"/>
              <w:rPr>
                <w:rFonts w:ascii="GHEA Grapalat" w:eastAsia="GHEA Grapalat" w:hAnsi="GHEA Grapalat" w:cs="GHEA Grapalat"/>
              </w:rPr>
            </w:pPr>
          </w:p>
        </w:tc>
      </w:tr>
    </w:tbl>
    <w:p w14:paraId="676B43DB" w14:textId="77777777"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263EECA3" w14:textId="77777777" w:rsidTr="00F32DDC">
        <w:trPr>
          <w:trHeight w:val="924"/>
        </w:trPr>
        <w:tc>
          <w:tcPr>
            <w:tcW w:w="9016" w:type="dxa"/>
            <w:gridSpan w:val="2"/>
            <w:vAlign w:val="center"/>
          </w:tcPr>
          <w:p w14:paraId="191719A1" w14:textId="77777777" w:rsidR="00A9306E" w:rsidRPr="00FD1EE4" w:rsidRDefault="007C787C"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14:paraId="74991A5B" w14:textId="77777777" w:rsidTr="00F32DDC">
        <w:trPr>
          <w:trHeight w:val="684"/>
        </w:trPr>
        <w:tc>
          <w:tcPr>
            <w:tcW w:w="4508" w:type="dxa"/>
            <w:shd w:val="clear" w:color="auto" w:fill="D9E2F3"/>
            <w:vAlign w:val="center"/>
          </w:tcPr>
          <w:p w14:paraId="5708F71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0DFB167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F7D9BE6" w14:textId="77777777" w:rsidTr="00F32DDC">
        <w:trPr>
          <w:trHeight w:val="1282"/>
        </w:trPr>
        <w:tc>
          <w:tcPr>
            <w:tcW w:w="4508" w:type="dxa"/>
            <w:shd w:val="clear" w:color="auto" w:fill="D9E2F3"/>
            <w:vAlign w:val="center"/>
          </w:tcPr>
          <w:p w14:paraId="30951A6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6323D416" w14:textId="77777777" w:rsidR="00A9306E" w:rsidRPr="006B364D" w:rsidRDefault="007C787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708C3FEF" w14:textId="77777777" w:rsidR="00A9306E" w:rsidRPr="00F10CBA" w:rsidRDefault="007C787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4D1AC072" w14:textId="77777777" w:rsidTr="00F32DDC">
        <w:tc>
          <w:tcPr>
            <w:tcW w:w="9016" w:type="dxa"/>
            <w:gridSpan w:val="2"/>
            <w:vAlign w:val="center"/>
          </w:tcPr>
          <w:p w14:paraId="20D2ABEF" w14:textId="77777777" w:rsidR="00A9306E" w:rsidRPr="00FD1EE4" w:rsidRDefault="007C787C"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14:paraId="72C084CC" w14:textId="77777777" w:rsidTr="00F32DDC">
        <w:tc>
          <w:tcPr>
            <w:tcW w:w="9016" w:type="dxa"/>
            <w:gridSpan w:val="2"/>
            <w:vAlign w:val="center"/>
          </w:tcPr>
          <w:p w14:paraId="1655C057" w14:textId="77777777" w:rsidR="00A9306E" w:rsidRPr="00FD1EE4" w:rsidRDefault="007C787C"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14:paraId="5EB372FB" w14:textId="77777777"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5DAE39C4" w14:textId="77777777" w:rsidTr="00F32DDC">
        <w:trPr>
          <w:trHeight w:val="924"/>
        </w:trPr>
        <w:tc>
          <w:tcPr>
            <w:tcW w:w="9016" w:type="dxa"/>
            <w:gridSpan w:val="2"/>
            <w:vAlign w:val="center"/>
          </w:tcPr>
          <w:p w14:paraId="254EDE2D" w14:textId="77777777" w:rsidR="00A9306E" w:rsidRPr="00FD1EE4" w:rsidRDefault="007C787C"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14:paraId="0A2376BA" w14:textId="77777777" w:rsidTr="00F32DDC">
        <w:trPr>
          <w:trHeight w:val="684"/>
        </w:trPr>
        <w:tc>
          <w:tcPr>
            <w:tcW w:w="4508" w:type="dxa"/>
            <w:shd w:val="clear" w:color="auto" w:fill="D9E2F3"/>
            <w:vAlign w:val="center"/>
          </w:tcPr>
          <w:p w14:paraId="7FEAF0B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7322690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A5D3BD2" w14:textId="77777777" w:rsidTr="00F32DDC">
        <w:trPr>
          <w:trHeight w:val="1282"/>
        </w:trPr>
        <w:tc>
          <w:tcPr>
            <w:tcW w:w="4508" w:type="dxa"/>
            <w:shd w:val="clear" w:color="auto" w:fill="D9E2F3"/>
            <w:vAlign w:val="center"/>
          </w:tcPr>
          <w:p w14:paraId="0D8E80E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2EF50F9E" w14:textId="77777777" w:rsidR="00A9306E" w:rsidRPr="00C843BA" w:rsidRDefault="007C787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0A64DC1F" w14:textId="77777777" w:rsidR="00A9306E" w:rsidRPr="00C843BA" w:rsidRDefault="007C787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5C16D547" w14:textId="77777777" w:rsidTr="00F32DDC">
        <w:tc>
          <w:tcPr>
            <w:tcW w:w="9016" w:type="dxa"/>
            <w:gridSpan w:val="2"/>
            <w:vAlign w:val="center"/>
          </w:tcPr>
          <w:p w14:paraId="45CCC7B9" w14:textId="77777777" w:rsidR="00A9306E" w:rsidRPr="00FD1EE4" w:rsidRDefault="007C787C"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14:paraId="067D5B18" w14:textId="77777777" w:rsidTr="00F32DDC">
        <w:tc>
          <w:tcPr>
            <w:tcW w:w="9016" w:type="dxa"/>
            <w:gridSpan w:val="2"/>
            <w:vAlign w:val="center"/>
          </w:tcPr>
          <w:p w14:paraId="7300F329" w14:textId="77777777" w:rsidR="00A9306E" w:rsidRPr="00FD1EE4" w:rsidRDefault="007C787C"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14:paraId="6253FC52" w14:textId="77777777" w:rsidTr="00F32DDC">
        <w:tc>
          <w:tcPr>
            <w:tcW w:w="9016" w:type="dxa"/>
            <w:gridSpan w:val="2"/>
            <w:vAlign w:val="center"/>
          </w:tcPr>
          <w:p w14:paraId="121C4A1D" w14:textId="77777777" w:rsidR="00A9306E" w:rsidRPr="00FD1EE4" w:rsidRDefault="007C787C"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14:paraId="6A38A558" w14:textId="77777777" w:rsidTr="00F32DDC">
        <w:tc>
          <w:tcPr>
            <w:tcW w:w="9016" w:type="dxa"/>
            <w:gridSpan w:val="2"/>
            <w:vAlign w:val="center"/>
          </w:tcPr>
          <w:p w14:paraId="4B03C20F" w14:textId="77777777" w:rsidR="00A9306E" w:rsidRPr="00FD1EE4" w:rsidRDefault="007C787C"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14:paraId="1A2C1064"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5772140A" w14:textId="77777777" w:rsidTr="00F32DDC">
        <w:tc>
          <w:tcPr>
            <w:tcW w:w="2837" w:type="dxa"/>
            <w:shd w:val="clear" w:color="auto" w:fill="D9E2F3"/>
            <w:vAlign w:val="center"/>
          </w:tcPr>
          <w:p w14:paraId="277D83A1"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52F6CE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2142B3E" w14:textId="77777777" w:rsidTr="00F32DDC">
        <w:tc>
          <w:tcPr>
            <w:tcW w:w="2837" w:type="dxa"/>
            <w:shd w:val="clear" w:color="auto" w:fill="D9E2F3"/>
            <w:vAlign w:val="center"/>
          </w:tcPr>
          <w:p w14:paraId="4E77A4F7"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14:paraId="5F006FB2" w14:textId="77777777" w:rsidR="00A9306E" w:rsidRPr="00B23852" w:rsidRDefault="007C787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14:paraId="2EC9E2F2" w14:textId="77777777" w:rsidR="00A9306E" w:rsidRPr="00FD1EE4" w:rsidRDefault="007C787C" w:rsidP="00F32DDC">
            <w:pPr>
              <w:rPr>
                <w:rFonts w:ascii="GHEA Grapalat" w:eastAsia="GHEA Grapalat" w:hAnsi="GHEA Grapalat" w:cs="GHEA Grapalat"/>
              </w:rPr>
            </w:pPr>
            <w:sdt>
              <w:sdtPr>
                <w:rPr>
                  <w:rFonts w:ascii="GHEA Grapalat" w:eastAsia="GHEA Grapalat" w:hAnsi="GHEA Grapalat" w:cs="GHEA Grapalat"/>
                </w:rPr>
                <w:id w:val="454287896"/>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14:paraId="22F7FBA5" w14:textId="77777777" w:rsidTr="00F32DDC">
        <w:tc>
          <w:tcPr>
            <w:tcW w:w="2837" w:type="dxa"/>
            <w:shd w:val="clear" w:color="auto" w:fill="D9E2F3"/>
            <w:vAlign w:val="center"/>
          </w:tcPr>
          <w:p w14:paraId="2ACBAE62"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62EDBCAB" w14:textId="77777777" w:rsidR="00A9306E" w:rsidRPr="005600B4" w:rsidRDefault="007C787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14:paraId="556BC882" w14:textId="77777777" w:rsidR="00A9306E" w:rsidRPr="005600B4" w:rsidRDefault="007C787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14:paraId="1E7DA94F"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384BC491" w14:textId="77777777" w:rsidTr="00F32DDC">
        <w:tc>
          <w:tcPr>
            <w:tcW w:w="2837" w:type="dxa"/>
            <w:shd w:val="clear" w:color="auto" w:fill="D9E2F3"/>
            <w:vAlign w:val="center"/>
          </w:tcPr>
          <w:p w14:paraId="55D4F04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6513811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EB65942" w14:textId="77777777" w:rsidTr="00F32DDC">
        <w:tc>
          <w:tcPr>
            <w:tcW w:w="2837" w:type="dxa"/>
            <w:shd w:val="clear" w:color="auto" w:fill="D9E2F3"/>
            <w:vAlign w:val="center"/>
          </w:tcPr>
          <w:p w14:paraId="4DC0C28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76F34BF8" w14:textId="77777777" w:rsidR="00A9306E" w:rsidRPr="00FD1EE4" w:rsidRDefault="00A9306E" w:rsidP="00F32DDC">
            <w:pPr>
              <w:spacing w:before="240" w:after="240"/>
              <w:rPr>
                <w:rFonts w:ascii="GHEA Grapalat" w:eastAsia="GHEA Grapalat" w:hAnsi="GHEA Grapalat" w:cs="GHEA Grapalat"/>
              </w:rPr>
            </w:pPr>
          </w:p>
        </w:tc>
      </w:tr>
    </w:tbl>
    <w:p w14:paraId="648B3608" w14:textId="77777777"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14:paraId="4BA4B0E4"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14:paraId="0822E875"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615B89E3" w14:textId="77777777" w:rsidTr="00F32DDC">
        <w:tc>
          <w:tcPr>
            <w:tcW w:w="2835" w:type="dxa"/>
            <w:shd w:val="clear" w:color="auto" w:fill="D9E2F3"/>
            <w:vAlign w:val="center"/>
          </w:tcPr>
          <w:p w14:paraId="3E3C8AE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3A879F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0A883C4" w14:textId="77777777" w:rsidTr="00F32DDC">
        <w:tc>
          <w:tcPr>
            <w:tcW w:w="2835" w:type="dxa"/>
            <w:shd w:val="clear" w:color="auto" w:fill="D9E2F3"/>
            <w:vAlign w:val="center"/>
          </w:tcPr>
          <w:p w14:paraId="0FC5BA2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2F83719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A1B22AF" w14:textId="77777777" w:rsidTr="00F32DDC">
        <w:tc>
          <w:tcPr>
            <w:tcW w:w="2835" w:type="dxa"/>
            <w:shd w:val="clear" w:color="auto" w:fill="D9E2F3"/>
            <w:vAlign w:val="center"/>
          </w:tcPr>
          <w:p w14:paraId="3BD3E9F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4BC39AE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9EC10E4" w14:textId="77777777" w:rsidTr="00F32DDC">
        <w:tc>
          <w:tcPr>
            <w:tcW w:w="2835" w:type="dxa"/>
            <w:shd w:val="clear" w:color="auto" w:fill="D9E2F3"/>
            <w:vAlign w:val="center"/>
          </w:tcPr>
          <w:p w14:paraId="6E0E49F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3538AA5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F77C998" w14:textId="77777777" w:rsidTr="00F32DDC">
        <w:tc>
          <w:tcPr>
            <w:tcW w:w="2835" w:type="dxa"/>
            <w:shd w:val="clear" w:color="auto" w:fill="D9E2F3"/>
            <w:vAlign w:val="center"/>
          </w:tcPr>
          <w:p w14:paraId="5050DEA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4979C49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8B92DDF" w14:textId="77777777" w:rsidTr="00F32DDC">
        <w:tc>
          <w:tcPr>
            <w:tcW w:w="2835" w:type="dxa"/>
            <w:shd w:val="clear" w:color="auto" w:fill="D9E2F3"/>
            <w:vAlign w:val="center"/>
          </w:tcPr>
          <w:p w14:paraId="117DA5E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1C529F6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1072F13" w14:textId="77777777" w:rsidTr="00F32DDC">
        <w:tc>
          <w:tcPr>
            <w:tcW w:w="2835" w:type="dxa"/>
            <w:shd w:val="clear" w:color="auto" w:fill="D9E2F3"/>
            <w:vAlign w:val="center"/>
          </w:tcPr>
          <w:p w14:paraId="6321917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w:t>
            </w:r>
            <w:r w:rsidRPr="00421E0E">
              <w:rPr>
                <w:rFonts w:ascii="GHEA Grapalat" w:eastAsia="GHEA Grapalat" w:hAnsi="GHEA Grapalat" w:cs="GHEA Grapalat"/>
                <w:color w:val="000000"/>
              </w:rPr>
              <w:lastRenderedPageBreak/>
              <w:t>исполнительного органа</w:t>
            </w:r>
          </w:p>
        </w:tc>
        <w:tc>
          <w:tcPr>
            <w:tcW w:w="6180" w:type="dxa"/>
            <w:vAlign w:val="center"/>
          </w:tcPr>
          <w:p w14:paraId="19D73B35" w14:textId="77777777" w:rsidR="00A9306E" w:rsidRPr="00FD1EE4" w:rsidRDefault="00A9306E" w:rsidP="00F32DDC">
            <w:pPr>
              <w:spacing w:before="240" w:after="240"/>
              <w:rPr>
                <w:rFonts w:ascii="GHEA Grapalat" w:eastAsia="GHEA Grapalat" w:hAnsi="GHEA Grapalat" w:cs="GHEA Grapalat"/>
              </w:rPr>
            </w:pPr>
          </w:p>
        </w:tc>
      </w:tr>
    </w:tbl>
    <w:p w14:paraId="3BA5EF67"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7E8522F0" w14:textId="77777777" w:rsidTr="00F32DDC">
        <w:trPr>
          <w:trHeight w:val="853"/>
        </w:trPr>
        <w:tc>
          <w:tcPr>
            <w:tcW w:w="2835" w:type="dxa"/>
            <w:vMerge w:val="restart"/>
            <w:shd w:val="clear" w:color="auto" w:fill="D9E2F3"/>
            <w:vAlign w:val="center"/>
          </w:tcPr>
          <w:p w14:paraId="67DE13DD"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4DACF02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CDB5095" w14:textId="77777777" w:rsidTr="00F32DDC">
        <w:trPr>
          <w:trHeight w:val="850"/>
        </w:trPr>
        <w:tc>
          <w:tcPr>
            <w:tcW w:w="2835" w:type="dxa"/>
            <w:vMerge/>
            <w:shd w:val="clear" w:color="auto" w:fill="D9E2F3"/>
            <w:vAlign w:val="center"/>
          </w:tcPr>
          <w:p w14:paraId="549A422E"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CE9B54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0E29072" w14:textId="77777777" w:rsidTr="00F32DDC">
        <w:trPr>
          <w:trHeight w:val="850"/>
        </w:trPr>
        <w:tc>
          <w:tcPr>
            <w:tcW w:w="2835" w:type="dxa"/>
            <w:vMerge/>
            <w:shd w:val="clear" w:color="auto" w:fill="D9E2F3"/>
            <w:vAlign w:val="center"/>
          </w:tcPr>
          <w:p w14:paraId="34AF5965"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05358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47EF2B9" w14:textId="77777777" w:rsidTr="00F32DDC">
        <w:trPr>
          <w:trHeight w:val="850"/>
        </w:trPr>
        <w:tc>
          <w:tcPr>
            <w:tcW w:w="2835" w:type="dxa"/>
            <w:vMerge/>
            <w:shd w:val="clear" w:color="auto" w:fill="D9E2F3"/>
            <w:vAlign w:val="center"/>
          </w:tcPr>
          <w:p w14:paraId="1ECC458D"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94E76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FA23453" w14:textId="77777777" w:rsidTr="00F32DDC">
        <w:trPr>
          <w:trHeight w:val="850"/>
        </w:trPr>
        <w:tc>
          <w:tcPr>
            <w:tcW w:w="2835" w:type="dxa"/>
            <w:vMerge/>
            <w:shd w:val="clear" w:color="auto" w:fill="D9E2F3"/>
            <w:vAlign w:val="center"/>
          </w:tcPr>
          <w:p w14:paraId="453290E7"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EDC4C3" w14:textId="77777777" w:rsidR="00A9306E" w:rsidRPr="00FD1EE4" w:rsidRDefault="00A9306E" w:rsidP="00F32DDC">
            <w:pPr>
              <w:spacing w:before="240" w:after="240"/>
              <w:rPr>
                <w:rFonts w:ascii="GHEA Grapalat" w:eastAsia="GHEA Grapalat" w:hAnsi="GHEA Grapalat" w:cs="GHEA Grapalat"/>
              </w:rPr>
            </w:pPr>
          </w:p>
        </w:tc>
      </w:tr>
    </w:tbl>
    <w:p w14:paraId="2CBE1292" w14:textId="77777777"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6311E759" w14:textId="77777777" w:rsidTr="00F32DDC">
        <w:tc>
          <w:tcPr>
            <w:tcW w:w="2835" w:type="dxa"/>
            <w:shd w:val="clear" w:color="auto" w:fill="D9E2F3"/>
            <w:vAlign w:val="center"/>
          </w:tcPr>
          <w:p w14:paraId="12DB2A4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7CF1CB5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19C014D" w14:textId="77777777" w:rsidTr="00F32DDC">
        <w:tc>
          <w:tcPr>
            <w:tcW w:w="2835" w:type="dxa"/>
            <w:shd w:val="clear" w:color="auto" w:fill="D9E2F3"/>
            <w:vAlign w:val="center"/>
          </w:tcPr>
          <w:p w14:paraId="40E5242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1A92923" w14:textId="77777777" w:rsidR="00A9306E" w:rsidRPr="00FD1EE4" w:rsidRDefault="00A9306E" w:rsidP="00F32DDC">
            <w:pPr>
              <w:spacing w:before="240" w:after="240"/>
              <w:rPr>
                <w:rFonts w:ascii="GHEA Grapalat" w:eastAsia="GHEA Grapalat" w:hAnsi="GHEA Grapalat" w:cs="GHEA Grapalat"/>
              </w:rPr>
            </w:pPr>
          </w:p>
        </w:tc>
      </w:tr>
    </w:tbl>
    <w:p w14:paraId="18EABBCB"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14:paraId="003325E7" w14:textId="77777777"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9016"/>
      </w:tblGrid>
      <w:tr w:rsidR="00A9306E" w:rsidRPr="00FD1EE4" w14:paraId="07DC8215" w14:textId="77777777" w:rsidTr="00F32DDC">
        <w:tc>
          <w:tcPr>
            <w:tcW w:w="9016" w:type="dxa"/>
            <w:shd w:val="clear" w:color="auto" w:fill="DBE5F1" w:themeFill="accent1" w:themeFillTint="33"/>
          </w:tcPr>
          <w:p w14:paraId="4541C983" w14:textId="77777777"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14:paraId="410D9A01" w14:textId="77777777" w:rsidTr="00F32DDC">
        <w:trPr>
          <w:trHeight w:val="10187"/>
        </w:trPr>
        <w:tc>
          <w:tcPr>
            <w:tcW w:w="9016" w:type="dxa"/>
          </w:tcPr>
          <w:p w14:paraId="3177192D" w14:textId="77777777" w:rsidR="00A9306E" w:rsidRPr="00FD1EE4" w:rsidRDefault="00A9306E" w:rsidP="00F32DDC">
            <w:pPr>
              <w:rPr>
                <w:rFonts w:ascii="GHEA Grapalat" w:eastAsia="GHEA Grapalat" w:hAnsi="GHEA Grapalat" w:cs="GHEA Grapalat"/>
                <w:b/>
                <w:color w:val="000000"/>
              </w:rPr>
            </w:pPr>
          </w:p>
        </w:tc>
      </w:tr>
    </w:tbl>
    <w:p w14:paraId="41D9FD38" w14:textId="77777777"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14:paraId="62D4138D" w14:textId="77777777" w:rsidR="00A9306E" w:rsidRDefault="00A9306E" w:rsidP="00A9306E">
      <w:pPr>
        <w:rPr>
          <w:rFonts w:ascii="GHEA Grapalat" w:hAnsi="GHEA Grapalat"/>
          <w:b/>
        </w:rPr>
      </w:pPr>
    </w:p>
    <w:p w14:paraId="7CFEE9A0" w14:textId="77777777" w:rsidR="00A9306E" w:rsidRDefault="00A9306E" w:rsidP="00A9306E">
      <w:pPr>
        <w:rPr>
          <w:rFonts w:ascii="GHEA Grapalat" w:hAnsi="GHEA Grapalat"/>
          <w:b/>
        </w:rPr>
      </w:pPr>
    </w:p>
    <w:p w14:paraId="5A55A46C" w14:textId="77777777"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2291A278"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4812AA43" w14:textId="77777777"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F1AAFEC" w14:textId="77777777"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lastRenderedPageBreak/>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0DDBB393" w14:textId="77777777"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084C2C7" w14:textId="77777777"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03124DC"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385FDA39"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50438F6D"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w:t>
      </w:r>
      <w:r w:rsidRPr="000306ED">
        <w:rPr>
          <w:rFonts w:ascii="GHEA Grapalat" w:hAnsi="GHEA Grapalat"/>
        </w:rPr>
        <w:lastRenderedPageBreak/>
        <w:t>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AE236D1"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14:paraId="635DD12E" w14:textId="77777777"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муниципалитета.В</w:t>
      </w:r>
      <w:proofErr w:type="spell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12EC913" w14:textId="77777777"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AE49EF1"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4FB25080" w14:textId="77777777"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 xml:space="preserve">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w:t>
      </w:r>
      <w:r w:rsidRPr="000306ED">
        <w:rPr>
          <w:rFonts w:ascii="GHEA Grapalat" w:hAnsi="GHEA Grapalat"/>
        </w:rPr>
        <w:lastRenderedPageBreak/>
        <w:t>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06C72D3F"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221F8F33"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2FC54BAE"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EF515DF" w14:textId="77777777"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B54E6AC"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w:t>
      </w:r>
      <w:r w:rsidRPr="000306ED">
        <w:rPr>
          <w:rFonts w:ascii="GHEA Grapalat" w:hAnsi="GHEA Grapalat"/>
        </w:rPr>
        <w:lastRenderedPageBreak/>
        <w:t xml:space="preserve">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63224C71"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35DB83D6"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415D7B17" w14:textId="77777777"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3A47ECBC"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7451B7CB"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14:paraId="7E04DC3B"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B81BC72"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B272260"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075EA93A"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558EBC35"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5FD7288D"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5C3B8742"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72C0C73D"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68A86E50"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09CD658"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14:paraId="3BD7BB4C"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E391778" w14:textId="77777777"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4F462DA9" w14:textId="77777777" w:rsidR="00B32672" w:rsidRPr="00B32672" w:rsidRDefault="00B32672" w:rsidP="00A9306E">
      <w:pPr>
        <w:spacing w:line="360" w:lineRule="auto"/>
        <w:contextualSpacing/>
        <w:jc w:val="both"/>
        <w:rPr>
          <w:rFonts w:ascii="GHEA Grapalat" w:hAnsi="GHEA Grapalat"/>
        </w:rPr>
      </w:pPr>
    </w:p>
    <w:p w14:paraId="525288C8"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43563912"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5DD84E44" w14:textId="77777777" w:rsidR="00A9306E" w:rsidRDefault="00A9306E">
      <w:pPr>
        <w:rPr>
          <w:rFonts w:ascii="GHEA Grapalat" w:hAnsi="GHEA Grapalat"/>
          <w:b/>
        </w:rPr>
      </w:pPr>
      <w:r>
        <w:rPr>
          <w:rFonts w:ascii="GHEA Grapalat" w:hAnsi="GHEA Grapalat"/>
          <w:b/>
        </w:rPr>
        <w:br w:type="page"/>
      </w:r>
    </w:p>
    <w:p w14:paraId="4E3F61AA" w14:textId="77777777" w:rsidR="00B2572B" w:rsidRPr="00DC619D" w:rsidRDefault="00B2572B" w:rsidP="00844DED">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7092A43A" w14:textId="4278F38E" w:rsidR="00844DED" w:rsidRPr="00374F4A" w:rsidRDefault="00844DED" w:rsidP="00844DED">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612F1E">
        <w:rPr>
          <w:rFonts w:ascii="GHEA Grapalat" w:hAnsi="GHEA Grapalat"/>
          <w:b/>
          <w:sz w:val="22"/>
          <w:szCs w:val="22"/>
        </w:rPr>
        <w:t>ԳՀԾՁԲ-ՀՎԿԱԿ-2025-51</w:t>
      </w:r>
      <w:r w:rsidRPr="00E063D7">
        <w:rPr>
          <w:rFonts w:ascii="GHEA Grapalat" w:hAnsi="GHEA Grapalat"/>
          <w:b/>
          <w:sz w:val="22"/>
          <w:szCs w:val="22"/>
        </w:rPr>
        <w:t>»</w:t>
      </w:r>
    </w:p>
    <w:p w14:paraId="44B32D5F" w14:textId="77777777" w:rsidR="00B2572B" w:rsidRPr="009044F1" w:rsidRDefault="00B2572B" w:rsidP="00B46D58">
      <w:pPr>
        <w:widowControl w:val="0"/>
        <w:spacing w:after="120"/>
        <w:ind w:firstLine="567"/>
        <w:jc w:val="center"/>
        <w:rPr>
          <w:rFonts w:ascii="GHEA Grapalat" w:hAnsi="GHEA Grapalat"/>
        </w:rPr>
      </w:pPr>
    </w:p>
    <w:p w14:paraId="28E0695C"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4436ABB7" w14:textId="77777777" w:rsidR="00B2572B" w:rsidRPr="009044F1" w:rsidRDefault="00B2572B" w:rsidP="00B46D58">
      <w:pPr>
        <w:widowControl w:val="0"/>
        <w:spacing w:after="120"/>
        <w:ind w:firstLine="567"/>
        <w:jc w:val="center"/>
        <w:rPr>
          <w:rFonts w:ascii="GHEA Grapalat" w:hAnsi="GHEA Grapalat"/>
        </w:rPr>
      </w:pPr>
    </w:p>
    <w:p w14:paraId="0066554A" w14:textId="5128AADF"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612F1E">
        <w:rPr>
          <w:rFonts w:ascii="GHEA Grapalat" w:hAnsi="GHEA Grapalat"/>
          <w:b/>
          <w:sz w:val="22"/>
          <w:szCs w:val="22"/>
        </w:rPr>
        <w:t>ԳՀԾՁԲ-ՀՎԿԱԿ-2025-51</w:t>
      </w:r>
      <w:r w:rsidR="00844DED" w:rsidRPr="00E063D7">
        <w:rPr>
          <w:rFonts w:ascii="GHEA Grapalat" w:hAnsi="GHEA Grapalat"/>
          <w:b/>
          <w:sz w:val="22"/>
          <w:szCs w:val="22"/>
        </w:rPr>
        <w:t>»</w:t>
      </w:r>
      <w:r w:rsidR="00844DED">
        <w:rPr>
          <w:rFonts w:ascii="GHEA Grapalat" w:hAnsi="GHEA Grapalat"/>
          <w:b/>
          <w:sz w:val="22"/>
          <w:szCs w:val="22"/>
        </w:rPr>
        <w:t>,</w:t>
      </w:r>
    </w:p>
    <w:p w14:paraId="70E2A822"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42591FA8"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70204945"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21A7C2B8"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14:paraId="52759BF9"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3BE5E0FD" w14:textId="77777777"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7CF52312" w14:textId="77777777"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14:paraId="634F6F95" w14:textId="77777777"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7978A5AE" w14:textId="77777777"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14:paraId="2478FC66"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50779604"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16C303CD"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14:paraId="7503F590"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04ED8AC2"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7F0EC26"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60A04612" w14:textId="77777777"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7FACF953" w14:textId="77777777"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29E5EEB9" w14:textId="77777777"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14:paraId="2FFF10DE"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33F084A8"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2D1DF7E0"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71BB13DB"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30F59D57"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59A1D1EB" w14:textId="77777777" w:rsidR="004A317B" w:rsidRPr="005744FC" w:rsidRDefault="004A317B" w:rsidP="00B46D58">
            <w:pPr>
              <w:widowControl w:val="0"/>
              <w:jc w:val="center"/>
              <w:rPr>
                <w:rFonts w:ascii="GHEA Grapalat" w:hAnsi="GHEA Grapalat"/>
                <w:sz w:val="20"/>
                <w:szCs w:val="20"/>
              </w:rPr>
            </w:pPr>
          </w:p>
        </w:tc>
      </w:tr>
      <w:tr w:rsidR="004A317B" w:rsidRPr="005744FC" w14:paraId="5B82A1FA" w14:textId="77777777"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6736EF16"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417F020C"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407E6525"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4BFB0DAA"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794808B3" w14:textId="77777777" w:rsidR="004A317B" w:rsidRPr="005744FC" w:rsidRDefault="004A317B" w:rsidP="00B46D58">
            <w:pPr>
              <w:widowControl w:val="0"/>
              <w:rPr>
                <w:rFonts w:ascii="GHEA Grapalat" w:hAnsi="GHEA Grapalat"/>
                <w:sz w:val="20"/>
                <w:szCs w:val="20"/>
              </w:rPr>
            </w:pPr>
          </w:p>
        </w:tc>
      </w:tr>
      <w:tr w:rsidR="004A317B" w:rsidRPr="005744FC" w14:paraId="27D9D2C5"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3D8CE3D7"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610D77C9"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5CB93B33"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492103EB"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12A039E5" w14:textId="77777777" w:rsidR="004A317B" w:rsidRPr="005744FC" w:rsidRDefault="004A317B" w:rsidP="00B46D58">
            <w:pPr>
              <w:widowControl w:val="0"/>
              <w:jc w:val="center"/>
              <w:rPr>
                <w:rFonts w:ascii="GHEA Grapalat" w:hAnsi="GHEA Grapalat"/>
                <w:sz w:val="20"/>
                <w:szCs w:val="20"/>
              </w:rPr>
            </w:pPr>
          </w:p>
        </w:tc>
      </w:tr>
      <w:tr w:rsidR="004A317B" w:rsidRPr="005744FC" w14:paraId="40EF8DB1"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6A779B77"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09942483"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134967DF"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022284EC"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0151F9FA" w14:textId="77777777" w:rsidR="004A317B" w:rsidRPr="005744FC" w:rsidRDefault="004A317B" w:rsidP="00B46D58">
            <w:pPr>
              <w:widowControl w:val="0"/>
              <w:jc w:val="center"/>
              <w:rPr>
                <w:rFonts w:ascii="GHEA Grapalat" w:hAnsi="GHEA Grapalat"/>
                <w:sz w:val="20"/>
                <w:szCs w:val="20"/>
              </w:rPr>
            </w:pPr>
          </w:p>
        </w:tc>
      </w:tr>
      <w:tr w:rsidR="004A317B" w:rsidRPr="005744FC" w14:paraId="01D3EAA2" w14:textId="77777777"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411B8DAC"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5916C611"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14:paraId="59B9580F"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14:paraId="36742824"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14:paraId="2134CE1D" w14:textId="77777777" w:rsidR="004A317B" w:rsidRPr="005744FC" w:rsidRDefault="004A317B" w:rsidP="00B46D58">
            <w:pPr>
              <w:widowControl w:val="0"/>
              <w:jc w:val="center"/>
              <w:rPr>
                <w:rFonts w:ascii="GHEA Grapalat" w:hAnsi="GHEA Grapalat"/>
                <w:sz w:val="20"/>
                <w:szCs w:val="20"/>
              </w:rPr>
            </w:pPr>
          </w:p>
        </w:tc>
      </w:tr>
    </w:tbl>
    <w:p w14:paraId="39DCEFE4"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6BEBC9A8"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4FA41BFB" w14:textId="77777777" w:rsidR="00DC619D" w:rsidRPr="00D3436F" w:rsidRDefault="00DC619D" w:rsidP="00B46D58">
      <w:pPr>
        <w:widowControl w:val="0"/>
        <w:spacing w:after="160"/>
        <w:jc w:val="both"/>
        <w:rPr>
          <w:rFonts w:ascii="GHEA Grapalat" w:hAnsi="GHEA Grapalat"/>
          <w:lang w:val="es-ES"/>
        </w:rPr>
      </w:pPr>
    </w:p>
    <w:p w14:paraId="65D24007"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4DEF3032" w14:textId="77777777" w:rsidR="00B217BB" w:rsidRDefault="00B217BB" w:rsidP="00B46D58">
      <w:pPr>
        <w:rPr>
          <w:rFonts w:ascii="GHEA Grapalat" w:hAnsi="GHEA Grapalat"/>
          <w:b/>
        </w:rPr>
      </w:pPr>
      <w:r>
        <w:rPr>
          <w:rFonts w:ascii="GHEA Grapalat" w:hAnsi="GHEA Grapalat"/>
          <w:b/>
        </w:rPr>
        <w:br w:type="page"/>
      </w:r>
    </w:p>
    <w:p w14:paraId="6C18DE54" w14:textId="77777777"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lastRenderedPageBreak/>
        <w:t>Приложение № 4.2</w:t>
      </w:r>
    </w:p>
    <w:p w14:paraId="11163980" w14:textId="6F72149F" w:rsidR="00844DED" w:rsidRPr="00844DED" w:rsidRDefault="00844DED" w:rsidP="00844DED">
      <w:pPr>
        <w:pStyle w:val="31"/>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00612F1E">
        <w:rPr>
          <w:rFonts w:ascii="GHEA Grapalat" w:hAnsi="GHEA Grapalat"/>
          <w:b/>
          <w:sz w:val="22"/>
          <w:szCs w:val="22"/>
        </w:rPr>
        <w:t>ԳՀԾՁԲ-ՀՎԿԱԿ-2025-51</w:t>
      </w:r>
      <w:r w:rsidRPr="00844DED">
        <w:rPr>
          <w:rFonts w:ascii="GHEA Grapalat" w:hAnsi="GHEA Grapalat"/>
          <w:b/>
          <w:sz w:val="22"/>
          <w:szCs w:val="22"/>
        </w:rPr>
        <w:t>»</w:t>
      </w:r>
    </w:p>
    <w:p w14:paraId="1CA89614" w14:textId="77777777" w:rsidR="003D2FE2" w:rsidRPr="00B138F3" w:rsidRDefault="003D2FE2" w:rsidP="003D2FE2">
      <w:pPr>
        <w:widowControl w:val="0"/>
        <w:spacing w:after="160"/>
        <w:jc w:val="center"/>
        <w:rPr>
          <w:rFonts w:ascii="GHEA Grapalat" w:hAnsi="GHEA Grapalat"/>
          <w:b/>
          <w:sz w:val="22"/>
          <w:szCs w:val="22"/>
        </w:rPr>
      </w:pPr>
    </w:p>
    <w:p w14:paraId="0A92480C"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28E2B27A"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67702F92" w14:textId="77777777" w:rsidTr="00B932B8">
        <w:tc>
          <w:tcPr>
            <w:tcW w:w="4786" w:type="dxa"/>
          </w:tcPr>
          <w:p w14:paraId="1BE5BC0D"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576C0E5F"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14:paraId="55DDE4CE" w14:textId="77777777" w:rsidR="003D2FE2" w:rsidRPr="00B138F3" w:rsidRDefault="003D2FE2" w:rsidP="003D2FE2">
      <w:pPr>
        <w:widowControl w:val="0"/>
        <w:spacing w:after="160"/>
        <w:rPr>
          <w:rFonts w:ascii="GHEA Grapalat" w:hAnsi="GHEA Grapalat" w:cs="GHEA Grapalat"/>
          <w:b/>
          <w:sz w:val="22"/>
          <w:szCs w:val="22"/>
        </w:rPr>
      </w:pPr>
    </w:p>
    <w:p w14:paraId="3C9F9AD6"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5203E213"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7A04E70A"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2920594E"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590EC3C0"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2678825B"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782D9C38"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08CF1545" w14:textId="116B90D0"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612F1E">
        <w:rPr>
          <w:rFonts w:ascii="GHEA Grapalat" w:hAnsi="GHEA Grapalat"/>
          <w:b/>
          <w:sz w:val="22"/>
          <w:szCs w:val="22"/>
        </w:rPr>
        <w:t>ԳՀԾՁԲ-ՀՎԿԱԿ-2025-51</w:t>
      </w:r>
      <w:r w:rsidR="003D1910" w:rsidRPr="00844DED">
        <w:rPr>
          <w:rFonts w:ascii="GHEA Grapalat" w:hAnsi="GHEA Grapalat"/>
          <w:b/>
          <w:sz w:val="22"/>
          <w:szCs w:val="22"/>
        </w:rPr>
        <w:t>»</w:t>
      </w:r>
      <w:r w:rsidRPr="00B138F3">
        <w:rPr>
          <w:rFonts w:ascii="GHEA Grapalat" w:hAnsi="GHEA Grapalat"/>
          <w:sz w:val="22"/>
          <w:szCs w:val="22"/>
        </w:rPr>
        <w:t>.</w:t>
      </w:r>
    </w:p>
    <w:p w14:paraId="0B6FB489" w14:textId="77777777"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576DB5A6"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14:paraId="26DE7EE4"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0B6C5A6"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EC93C75"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9213576"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1A0CCB5B"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7E23394"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w:t>
      </w:r>
      <w:r w:rsidRPr="00B138F3">
        <w:rPr>
          <w:rFonts w:ascii="GHEA Grapalat" w:hAnsi="GHEA Grapalat"/>
          <w:sz w:val="22"/>
          <w:szCs w:val="22"/>
        </w:rPr>
        <w:lastRenderedPageBreak/>
        <w:t>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BE1A695"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5AC078AB"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24E23075"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469C768"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39139E86" w14:textId="77777777"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40B547EE" w14:textId="77777777"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059559B8"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4D9F9CAB"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7F4A2821" w14:textId="77777777"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AF27C4A" w14:textId="77777777"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396F7EE" w14:textId="77777777"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71B21F27" w14:textId="77777777"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14:paraId="59621620" w14:textId="77777777"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22F7A650" w14:textId="77777777"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14:paraId="11B418FE" w14:textId="77777777"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452F7827" w14:textId="77777777"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14:paraId="49214CA1" w14:textId="77777777"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1D859BE0" w14:textId="77777777" w:rsidR="003D2FE2" w:rsidRPr="00B138F3" w:rsidRDefault="003D2FE2" w:rsidP="00386231">
      <w:pPr>
        <w:widowControl w:val="0"/>
        <w:contextualSpacing/>
        <w:jc w:val="right"/>
        <w:rPr>
          <w:rFonts w:ascii="GHEA Grapalat" w:hAnsi="GHEA Grapalat"/>
          <w:sz w:val="22"/>
          <w:szCs w:val="22"/>
        </w:rPr>
      </w:pPr>
    </w:p>
    <w:p w14:paraId="29B99C9E" w14:textId="77777777"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14:paraId="50BA34BC" w14:textId="77777777"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14:paraId="1285FA40" w14:textId="77777777" w:rsidR="003D2FE2" w:rsidRPr="00B138F3" w:rsidRDefault="003D2FE2" w:rsidP="003D2FE2">
      <w:pPr>
        <w:widowControl w:val="0"/>
        <w:spacing w:after="160"/>
        <w:jc w:val="both"/>
        <w:rPr>
          <w:rFonts w:ascii="GHEA Grapalat" w:hAnsi="GHEA Grapalat"/>
          <w:sz w:val="22"/>
          <w:szCs w:val="22"/>
        </w:rPr>
      </w:pPr>
    </w:p>
    <w:p w14:paraId="38DE1695" w14:textId="77777777" w:rsidR="003D2FE2" w:rsidRPr="00B138F3" w:rsidRDefault="003D2FE2" w:rsidP="003D2FE2">
      <w:pPr>
        <w:widowControl w:val="0"/>
        <w:spacing w:after="160"/>
        <w:jc w:val="both"/>
        <w:rPr>
          <w:rFonts w:ascii="GHEA Grapalat" w:hAnsi="GHEA Grapalat"/>
          <w:sz w:val="22"/>
          <w:szCs w:val="22"/>
        </w:rPr>
      </w:pPr>
    </w:p>
    <w:p w14:paraId="3B1527D9" w14:textId="77777777" w:rsidR="001005B0" w:rsidRPr="00B138F3" w:rsidRDefault="001005B0" w:rsidP="00B46D58">
      <w:pPr>
        <w:widowControl w:val="0"/>
        <w:spacing w:after="160"/>
        <w:ind w:left="567" w:right="565"/>
        <w:jc w:val="center"/>
        <w:rPr>
          <w:rFonts w:ascii="GHEA Grapalat" w:hAnsi="GHEA Grapalat"/>
          <w:b/>
          <w:sz w:val="22"/>
          <w:szCs w:val="22"/>
        </w:rPr>
      </w:pPr>
    </w:p>
    <w:p w14:paraId="35A681E1" w14:textId="77777777" w:rsidR="001005B0" w:rsidRPr="00B138F3" w:rsidRDefault="001005B0" w:rsidP="00B46D58">
      <w:pPr>
        <w:widowControl w:val="0"/>
        <w:spacing w:after="160"/>
        <w:ind w:left="567" w:right="565"/>
        <w:jc w:val="center"/>
        <w:rPr>
          <w:rFonts w:ascii="GHEA Grapalat" w:hAnsi="GHEA Grapalat"/>
          <w:b/>
          <w:sz w:val="22"/>
          <w:szCs w:val="22"/>
        </w:rPr>
      </w:pPr>
    </w:p>
    <w:p w14:paraId="4FD16A9B" w14:textId="77777777" w:rsidR="001005B0" w:rsidRPr="00B138F3" w:rsidRDefault="001005B0" w:rsidP="00B46D58">
      <w:pPr>
        <w:widowControl w:val="0"/>
        <w:spacing w:after="160"/>
        <w:ind w:left="567" w:right="565"/>
        <w:jc w:val="center"/>
        <w:rPr>
          <w:rFonts w:ascii="GHEA Grapalat" w:hAnsi="GHEA Grapalat"/>
          <w:b/>
          <w:sz w:val="22"/>
          <w:szCs w:val="22"/>
        </w:rPr>
      </w:pPr>
    </w:p>
    <w:p w14:paraId="2FF39C4B" w14:textId="77777777" w:rsidR="001005B0" w:rsidRPr="00B138F3" w:rsidRDefault="001005B0" w:rsidP="00B46D58">
      <w:pPr>
        <w:widowControl w:val="0"/>
        <w:spacing w:after="160"/>
        <w:ind w:left="567" w:right="565"/>
        <w:jc w:val="center"/>
        <w:rPr>
          <w:rFonts w:ascii="GHEA Grapalat" w:hAnsi="GHEA Grapalat"/>
          <w:b/>
          <w:sz w:val="22"/>
          <w:szCs w:val="22"/>
        </w:rPr>
      </w:pPr>
    </w:p>
    <w:p w14:paraId="2FBFB6E0" w14:textId="77777777" w:rsidR="001005B0" w:rsidRPr="00B138F3" w:rsidRDefault="001005B0" w:rsidP="00B46D58">
      <w:pPr>
        <w:widowControl w:val="0"/>
        <w:spacing w:after="160"/>
        <w:ind w:left="567" w:right="565"/>
        <w:jc w:val="center"/>
        <w:rPr>
          <w:rFonts w:ascii="GHEA Grapalat" w:hAnsi="GHEA Grapalat"/>
          <w:b/>
        </w:rPr>
      </w:pPr>
    </w:p>
    <w:p w14:paraId="68D769BE" w14:textId="77777777" w:rsidR="001005B0" w:rsidRPr="00B138F3" w:rsidRDefault="001005B0" w:rsidP="00B46D58">
      <w:pPr>
        <w:widowControl w:val="0"/>
        <w:spacing w:after="160"/>
        <w:ind w:left="567" w:right="565"/>
        <w:jc w:val="center"/>
        <w:rPr>
          <w:rFonts w:ascii="GHEA Grapalat" w:hAnsi="GHEA Grapalat"/>
          <w:b/>
        </w:rPr>
      </w:pPr>
    </w:p>
    <w:p w14:paraId="2B008AF9" w14:textId="77777777"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08B74C84"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E029FA"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28469C38"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FF1E9E"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14:paraId="3BC473F5"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E3DDE5"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186F2544"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A148B4"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34C569DC"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F56F8D"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4D61DC9D"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7AFDA8"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03823811"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5950EC"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60B3A6EC"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AD9ED8"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C28F9" w:rsidRPr="00B138F3" w14:paraId="104EBD55"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179F7F" w14:textId="77777777"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DC28F9" w:rsidRPr="00B138F3" w14:paraId="2B4B15A1"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C21276" w14:textId="77777777"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DC28F9" w:rsidRPr="00B138F3" w14:paraId="0B5AFFBA"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899661" w14:textId="77777777"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DC28F9" w:rsidRPr="00B138F3" w14:paraId="58C636DB"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11390B" w14:textId="77777777"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DC28F9" w:rsidRPr="00B138F3" w14:paraId="198D31F3"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3363EC" w14:textId="77777777"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14:paraId="221E4260"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C1E941"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587A5550"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E51598"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5978CB8D"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27C9E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65907BC6"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5C202" w14:textId="77777777"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14:paraId="7B0F9367"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72E94BD8"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782A69B7"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96D307"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74D00503"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2677D6" w14:textId="77777777"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71C0EE1D"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6B5D2DBD" w14:textId="77777777"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70B089FE" w14:textId="77777777" w:rsidR="00E752B6" w:rsidRPr="00B138F3" w:rsidRDefault="00E752B6" w:rsidP="009216D6">
            <w:pPr>
              <w:widowControl w:val="0"/>
              <w:spacing w:after="160"/>
              <w:rPr>
                <w:rFonts w:ascii="GHEA Grapalat" w:hAnsi="GHEA Grapalat" w:cs="Sylfaen"/>
              </w:rPr>
            </w:pPr>
          </w:p>
          <w:p w14:paraId="3FAAC97D" w14:textId="77777777"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14:paraId="16008FC3" w14:textId="77777777" w:rsidR="00E752B6" w:rsidRPr="00B138F3" w:rsidRDefault="00E752B6" w:rsidP="009216D6">
            <w:pPr>
              <w:widowControl w:val="0"/>
              <w:spacing w:after="160"/>
              <w:rPr>
                <w:rFonts w:ascii="GHEA Grapalat" w:hAnsi="GHEA Grapalat" w:cs="Sylfaen"/>
              </w:rPr>
            </w:pPr>
          </w:p>
          <w:p w14:paraId="2E97ED07"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156D006F" w14:textId="77777777" w:rsidR="00E752B6" w:rsidRPr="00B138F3" w:rsidRDefault="00E752B6" w:rsidP="009216D6">
            <w:pPr>
              <w:widowControl w:val="0"/>
              <w:spacing w:after="160"/>
              <w:rPr>
                <w:rFonts w:ascii="GHEA Grapalat" w:hAnsi="GHEA Grapalat" w:cs="Sylfaen"/>
              </w:rPr>
            </w:pPr>
          </w:p>
          <w:p w14:paraId="11B66277" w14:textId="77777777"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14:paraId="1CEC354A" w14:textId="77777777"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2CC52B5B" w14:textId="77777777"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231D02E0" w14:textId="77777777" w:rsidR="00E752B6" w:rsidRPr="00B138F3" w:rsidRDefault="00E752B6" w:rsidP="009216D6">
            <w:pPr>
              <w:widowControl w:val="0"/>
              <w:spacing w:after="160"/>
              <w:rPr>
                <w:rFonts w:ascii="GHEA Grapalat" w:hAnsi="GHEA Grapalat" w:cs="Sylfaen"/>
              </w:rPr>
            </w:pPr>
          </w:p>
          <w:p w14:paraId="2B04036C"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54041AFA" w14:textId="77777777" w:rsidR="00E752B6" w:rsidRPr="00B138F3" w:rsidRDefault="00E752B6" w:rsidP="009216D6">
            <w:pPr>
              <w:widowControl w:val="0"/>
              <w:spacing w:after="160"/>
              <w:jc w:val="right"/>
              <w:rPr>
                <w:rFonts w:ascii="GHEA Grapalat" w:hAnsi="GHEA Grapalat" w:cs="Tahoma"/>
              </w:rPr>
            </w:pPr>
          </w:p>
          <w:p w14:paraId="3C8BD35E"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5B38A23A" w14:textId="77777777" w:rsidR="00E752B6" w:rsidRPr="00B138F3" w:rsidRDefault="00E752B6" w:rsidP="009216D6">
            <w:pPr>
              <w:widowControl w:val="0"/>
              <w:spacing w:after="160"/>
              <w:rPr>
                <w:rFonts w:ascii="GHEA Grapalat" w:hAnsi="GHEA Grapalat" w:cs="Sylfaen"/>
              </w:rPr>
            </w:pPr>
          </w:p>
          <w:p w14:paraId="26B4662F" w14:textId="77777777"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E752B6" w:rsidRPr="00B138F3" w14:paraId="5EEDB455"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117BD4F6"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56A58FBF" w14:textId="77777777" w:rsidR="00E752B6" w:rsidRPr="00B138F3" w:rsidRDefault="00E752B6" w:rsidP="009216D6">
            <w:pPr>
              <w:widowControl w:val="0"/>
              <w:spacing w:after="160"/>
              <w:rPr>
                <w:rFonts w:ascii="GHEA Grapalat" w:hAnsi="GHEA Grapalat"/>
              </w:rPr>
            </w:pPr>
          </w:p>
          <w:p w14:paraId="28887CF0"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172DC1E8" w14:textId="77777777"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51749608" w14:textId="77777777" w:rsidR="00E752B6" w:rsidRPr="00B138F3" w:rsidRDefault="00E752B6" w:rsidP="009216D6">
            <w:pPr>
              <w:widowControl w:val="0"/>
              <w:spacing w:after="160"/>
              <w:rPr>
                <w:rFonts w:ascii="GHEA Grapalat" w:hAnsi="GHEA Grapalat" w:cs="Tahoma"/>
              </w:rPr>
            </w:pPr>
          </w:p>
          <w:p w14:paraId="00AC85F4" w14:textId="77777777"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759B9B55"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6DA306D6" w14:textId="77777777" w:rsidR="00E752B6" w:rsidRPr="00B138F3" w:rsidRDefault="00E752B6" w:rsidP="009216D6">
            <w:pPr>
              <w:widowControl w:val="0"/>
              <w:spacing w:after="160"/>
              <w:rPr>
                <w:rFonts w:ascii="GHEA Grapalat" w:hAnsi="GHEA Grapalat" w:cs="Tahoma"/>
              </w:rPr>
            </w:pPr>
          </w:p>
          <w:p w14:paraId="224A27F8"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11EC220C" w14:textId="77777777"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2AE2EEBE" w14:textId="77777777" w:rsidR="00E752B6" w:rsidRPr="00B138F3" w:rsidRDefault="00E752B6" w:rsidP="009216D6">
            <w:pPr>
              <w:widowControl w:val="0"/>
              <w:spacing w:after="160"/>
              <w:rPr>
                <w:rFonts w:ascii="GHEA Grapalat" w:hAnsi="GHEA Grapalat" w:cs="Arial"/>
              </w:rPr>
            </w:pPr>
          </w:p>
        </w:tc>
      </w:tr>
      <w:tr w:rsidR="00E752B6" w:rsidRPr="00B138F3" w14:paraId="0126C59C"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602BFB64" w14:textId="77777777"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1258155B" w14:textId="77777777" w:rsidR="00E752B6" w:rsidRPr="00B138F3" w:rsidRDefault="00E752B6" w:rsidP="009216D6">
            <w:pPr>
              <w:widowControl w:val="0"/>
              <w:spacing w:after="160"/>
              <w:rPr>
                <w:rFonts w:ascii="GHEA Grapalat" w:hAnsi="GHEA Grapalat" w:cs="Sylfaen"/>
              </w:rPr>
            </w:pPr>
          </w:p>
          <w:p w14:paraId="5837F85B" w14:textId="77777777"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763FB304" w14:textId="77777777"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04C3993E" w14:textId="77777777" w:rsidR="00E752B6" w:rsidRPr="00B138F3" w:rsidRDefault="00E752B6" w:rsidP="009216D6">
            <w:pPr>
              <w:widowControl w:val="0"/>
              <w:spacing w:after="160"/>
              <w:rPr>
                <w:rFonts w:ascii="GHEA Grapalat" w:hAnsi="GHEA Grapalat"/>
              </w:rPr>
            </w:pPr>
          </w:p>
          <w:p w14:paraId="5EDA8B81"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47779ACF" w14:textId="77777777" w:rsidR="00E752B6" w:rsidRPr="00B138F3" w:rsidRDefault="00E752B6" w:rsidP="00E752B6">
      <w:pPr>
        <w:widowControl w:val="0"/>
        <w:spacing w:after="160"/>
        <w:jc w:val="center"/>
        <w:rPr>
          <w:rFonts w:ascii="GHEA Grapalat" w:hAnsi="GHEA Grapalat" w:cs="Sylfaen"/>
        </w:rPr>
      </w:pPr>
    </w:p>
    <w:p w14:paraId="527AC653" w14:textId="77777777" w:rsidR="00E752B6" w:rsidRPr="00E752B6" w:rsidRDefault="00E752B6" w:rsidP="00B46D58">
      <w:pPr>
        <w:widowControl w:val="0"/>
        <w:spacing w:after="160"/>
        <w:ind w:left="567" w:right="565"/>
        <w:jc w:val="center"/>
        <w:rPr>
          <w:rFonts w:ascii="GHEA Grapalat" w:hAnsi="GHEA Grapalat"/>
          <w:b/>
        </w:rPr>
      </w:pPr>
    </w:p>
    <w:p w14:paraId="4B173C43" w14:textId="77777777" w:rsidR="001005B0" w:rsidRPr="00B138F3" w:rsidRDefault="001005B0" w:rsidP="00B46D58">
      <w:pPr>
        <w:widowControl w:val="0"/>
        <w:spacing w:after="160"/>
        <w:ind w:left="567" w:right="565"/>
        <w:jc w:val="center"/>
        <w:rPr>
          <w:rFonts w:ascii="GHEA Grapalat" w:hAnsi="GHEA Grapalat"/>
          <w:b/>
        </w:rPr>
      </w:pPr>
    </w:p>
    <w:p w14:paraId="556FB593" w14:textId="77777777" w:rsidR="001005B0" w:rsidRPr="00B138F3" w:rsidRDefault="001005B0" w:rsidP="00B46D58">
      <w:pPr>
        <w:widowControl w:val="0"/>
        <w:spacing w:after="160"/>
        <w:ind w:left="567" w:right="565"/>
        <w:jc w:val="center"/>
        <w:rPr>
          <w:rFonts w:ascii="GHEA Grapalat" w:hAnsi="GHEA Grapalat"/>
          <w:b/>
        </w:rPr>
      </w:pPr>
    </w:p>
    <w:p w14:paraId="39959D12" w14:textId="77777777" w:rsidR="001005B0" w:rsidRPr="00B138F3" w:rsidRDefault="001005B0" w:rsidP="00B46D58">
      <w:pPr>
        <w:widowControl w:val="0"/>
        <w:spacing w:after="160"/>
        <w:ind w:left="567" w:right="565"/>
        <w:jc w:val="center"/>
        <w:rPr>
          <w:rFonts w:ascii="GHEA Grapalat" w:hAnsi="GHEA Grapalat"/>
          <w:b/>
        </w:rPr>
      </w:pPr>
    </w:p>
    <w:p w14:paraId="3BB79F1F" w14:textId="77777777" w:rsidR="00C3421C" w:rsidRPr="00B138F3" w:rsidRDefault="00C3421C" w:rsidP="00C3421C">
      <w:pPr>
        <w:widowControl w:val="0"/>
        <w:spacing w:after="160"/>
        <w:jc w:val="center"/>
        <w:rPr>
          <w:rFonts w:ascii="GHEA Grapalat" w:hAnsi="GHEA Grapalat" w:cs="Sylfaen"/>
        </w:rPr>
      </w:pPr>
    </w:p>
    <w:p w14:paraId="0E602B1A"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A6238D3"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452AA8DB"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44E20699"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9CA7D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4E075A4"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20E02CD"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3E8E2D5E"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F6F4025"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19FCB2D8"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E65D56C"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73B9589D"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28896AB5"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3ACF7C58"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46B5FA1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23F220"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40C8799"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FBAC77B"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B839DCA"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3491BA3"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4D90A45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48B8F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6EDEAA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04FBE3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42257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AA52BD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67DE156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FE897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FEB7130"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662470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4BDCD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064034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0DF9D4B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E80F1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A98F805"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96FB6E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C882A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0490620"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C7CE21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722EF4F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61191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C0B4C55"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87C4AB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4A652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816945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5463A1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AF964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79AB6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CB1ADC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76505A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95FD6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A2650E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25B22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9A657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A32CF0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A3C5E9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0578A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1F3A36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AD0410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275C37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52DEF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F40E1D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724670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90FEF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791FC8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691CD1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3F4CEE0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D8C3C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8DCC7A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8E3F11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A3D0C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68D0D3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C4146F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E44DF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53D95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CC56F7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D51FD0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65A6E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FBFC05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A42585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E279AE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4594E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F6F91B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63684E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95875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77593A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4AD79D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4857CC0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6E3E1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050348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6FFCA9E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10362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7FB3C0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C3AD70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F0AAD0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3B3A5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A3A7AA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080C23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A7BED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C51893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B9B15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9D6E9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0DA775E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C633F3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7C029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E7BE89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295E5B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F1532F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9D051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DD84A1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DA0652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552D3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7B4325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6FBA5D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7AABF6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50369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F4B466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5D8A77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9CABF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C7CE2C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14451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4CF895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24EFD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E122D2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2A5BECE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39CB77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E37C7C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CA3623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9E92D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97498C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915CD3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6E2599" w14:textId="77777777"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50A5330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BA66BB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FBCD8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109273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731202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AC199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F5F8FF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022370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2E7E21B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7E8F89" w14:textId="77777777"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4556EF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C8F88D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80C0DF"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B740A05"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5DB147F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521D89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6095662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E0712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862A35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B20175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2C584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544207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719E72A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6A199C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43F2B2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7C87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6A59208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842D56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02C1B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FCF555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009B0B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1ECE1D1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49D5436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66BC7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E5A4BB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917CE2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4C6EC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C41D1F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4216B4B"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11DDF4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520CA2F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5EE45D5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86FC6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68D507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6557BD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7BC19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EBE8E5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F67098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350540F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DEF8A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9F6E5A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FD52B9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F5CCF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3C517C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B2D93B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6E89BC2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76A4B44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99771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B7A1B1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66D757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3FBCE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83EDAF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E63D30F"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12CB3BA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A5BD4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C59FA9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2F06C5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7949D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41320E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CE18580"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2370DD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BCE37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E70207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E9AE20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DD199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B2C0F9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45F3494"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59874B0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DDC41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5B7B9C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45F264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4CCFA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AC733A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7155C6C"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1653B31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56942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27D732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1B69B3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56D923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78EAD1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792D074" w14:textId="77777777" w:rsidR="00C3421C" w:rsidRPr="00B138F3" w:rsidRDefault="00C3421C" w:rsidP="000745BE">
            <w:pPr>
              <w:widowControl w:val="0"/>
              <w:spacing w:after="120"/>
              <w:jc w:val="center"/>
              <w:rPr>
                <w:rFonts w:ascii="GHEA Grapalat" w:hAnsi="GHEA Grapalat"/>
                <w:sz w:val="18"/>
                <w:szCs w:val="18"/>
              </w:rPr>
            </w:pPr>
          </w:p>
        </w:tc>
      </w:tr>
      <w:tr w:rsidR="00FF3DE9" w:rsidRPr="00B138F3" w14:paraId="62F3DB4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AD8C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F2BB03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A154C2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18851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DB75B7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E3BB0A0" w14:textId="77777777" w:rsidR="00C3421C" w:rsidRPr="00B138F3" w:rsidRDefault="00C3421C" w:rsidP="000745BE">
            <w:pPr>
              <w:widowControl w:val="0"/>
              <w:spacing w:after="120"/>
              <w:jc w:val="center"/>
              <w:rPr>
                <w:rFonts w:ascii="GHEA Grapalat" w:hAnsi="GHEA Grapalat"/>
                <w:sz w:val="18"/>
                <w:szCs w:val="18"/>
              </w:rPr>
            </w:pPr>
          </w:p>
        </w:tc>
      </w:tr>
    </w:tbl>
    <w:p w14:paraId="402FA42F" w14:textId="77777777" w:rsidR="00A86664" w:rsidRDefault="00A86664">
      <w:pPr>
        <w:rPr>
          <w:rFonts w:ascii="GHEA Grapalat" w:hAnsi="GHEA Grapalat"/>
          <w:i/>
        </w:rPr>
      </w:pPr>
      <w:r>
        <w:rPr>
          <w:rFonts w:ascii="GHEA Grapalat" w:hAnsi="GHEA Grapalat"/>
          <w:i/>
        </w:rPr>
        <w:br w:type="page"/>
      </w:r>
    </w:p>
    <w:p w14:paraId="7EBA68CD" w14:textId="77777777"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lastRenderedPageBreak/>
        <w:t>Приложение № 5.1</w:t>
      </w:r>
    </w:p>
    <w:p w14:paraId="5053767C" w14:textId="77777777"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0243F8">
        <w:rPr>
          <w:rFonts w:ascii="GHEA Grapalat" w:hAnsi="GHEA Grapalat"/>
          <w:b/>
          <w:sz w:val="22"/>
          <w:szCs w:val="22"/>
        </w:rPr>
        <w:t>GHTsDzB-HVKAK-2025-31</w:t>
      </w:r>
      <w:r w:rsidR="003D1910" w:rsidRPr="00844DED">
        <w:rPr>
          <w:rFonts w:ascii="GHEA Grapalat" w:hAnsi="GHEA Grapalat"/>
          <w:b/>
          <w:sz w:val="22"/>
          <w:szCs w:val="22"/>
        </w:rPr>
        <w:t>»</w:t>
      </w:r>
    </w:p>
    <w:p w14:paraId="2CF5502F" w14:textId="77777777" w:rsidR="00AF4211" w:rsidRPr="00B138F3" w:rsidRDefault="00AF4211" w:rsidP="000A214C">
      <w:pPr>
        <w:widowControl w:val="0"/>
        <w:spacing w:after="160"/>
        <w:jc w:val="center"/>
        <w:rPr>
          <w:rFonts w:ascii="GHEA Grapalat" w:hAnsi="GHEA Grapalat"/>
          <w:b/>
        </w:rPr>
      </w:pPr>
    </w:p>
    <w:p w14:paraId="5A11EC72"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7CA8B54A"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77C8571D" w14:textId="77777777" w:rsidTr="000745BE">
        <w:tc>
          <w:tcPr>
            <w:tcW w:w="4786" w:type="dxa"/>
          </w:tcPr>
          <w:p w14:paraId="6F3FDCF4" w14:textId="77777777"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000C6D43" w14:textId="77777777"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14:paraId="5BC2E115" w14:textId="77777777" w:rsidR="000A214C" w:rsidRPr="00B138F3" w:rsidRDefault="000A214C" w:rsidP="000A214C">
      <w:pPr>
        <w:widowControl w:val="0"/>
        <w:spacing w:after="160"/>
        <w:rPr>
          <w:rFonts w:ascii="GHEA Grapalat" w:hAnsi="GHEA Grapalat" w:cs="GHEA Grapalat"/>
          <w:b/>
        </w:rPr>
      </w:pPr>
    </w:p>
    <w:p w14:paraId="5E41B952"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1A6F5EB3" w14:textId="77777777"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14:paraId="3D90BFAF" w14:textId="77777777"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14:paraId="7516816D"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7B701F2A" w14:textId="77777777"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768961B" w14:textId="77777777"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14:paraId="2253496D" w14:textId="0401C2A1"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3141D5" w:rsidRPr="00025337">
        <w:rPr>
          <w:rFonts w:ascii="GHEA Grapalat" w:hAnsi="GHEA Grapalat"/>
          <w:b/>
          <w:sz w:val="22"/>
          <w:szCs w:val="22"/>
        </w:rPr>
        <w:t>ГНО «Национальным центром по контролю и профилактике заболеваний»</w:t>
      </w:r>
      <w:r w:rsidR="003141D5" w:rsidRPr="00025337">
        <w:rPr>
          <w:rFonts w:ascii="GHEA Grapalat" w:hAnsi="GHEA Grapalat"/>
          <w:b/>
          <w:i/>
          <w:sz w:val="22"/>
          <w:szCs w:val="22"/>
        </w:rPr>
        <w:t xml:space="preserve"> </w:t>
      </w:r>
      <w:r w:rsidR="003141D5" w:rsidRPr="00025337">
        <w:rPr>
          <w:rFonts w:ascii="GHEA Grapalat" w:hAnsi="GHEA Grapalat"/>
          <w:b/>
          <w:sz w:val="22"/>
          <w:szCs w:val="22"/>
        </w:rPr>
        <w:t>МЗ РА</w:t>
      </w:r>
      <w:r w:rsidR="003141D5"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612F1E">
        <w:rPr>
          <w:rFonts w:ascii="GHEA Grapalat" w:hAnsi="GHEA Grapalat"/>
          <w:b/>
          <w:sz w:val="22"/>
          <w:szCs w:val="22"/>
        </w:rPr>
        <w:t>ԳՀԾՁԲ-ՀՎԿԱԿ-2025-51</w:t>
      </w:r>
      <w:r w:rsidR="00043314" w:rsidRPr="00844DED">
        <w:rPr>
          <w:rFonts w:ascii="GHEA Grapalat" w:hAnsi="GHEA Grapalat"/>
          <w:b/>
          <w:sz w:val="22"/>
          <w:szCs w:val="22"/>
        </w:rPr>
        <w:t>»</w:t>
      </w:r>
      <w:r w:rsidRPr="00B138F3">
        <w:rPr>
          <w:rFonts w:ascii="GHEA Grapalat" w:hAnsi="GHEA Grapalat"/>
        </w:rPr>
        <w:t>.</w:t>
      </w:r>
    </w:p>
    <w:p w14:paraId="7034963D" w14:textId="77777777"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2C74927B"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14:paraId="0F2436F4"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B5CDFF1"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5080E52"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11A3DAD"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36BCE02D"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6F0FF62"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заключенного в </w:t>
      </w:r>
      <w:r w:rsidRPr="00B138F3">
        <w:rPr>
          <w:rFonts w:ascii="GHEA Grapalat" w:hAnsi="GHEA Grapalat"/>
        </w:rPr>
        <w:lastRenderedPageBreak/>
        <w:t>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6820EB1"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267A9011"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46F5A801"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93B014F"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47AE1076" w14:textId="77777777"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14:paraId="7BBA53C2" w14:textId="77777777"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14:paraId="362C31F6"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58858734"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15A0B1C1" w14:textId="77777777"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0D0071D" w14:textId="77777777"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7ADC0BF" w14:textId="77777777"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14:paraId="3FC837BA" w14:textId="77777777"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14:paraId="7F0EBA53" w14:textId="77777777"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14:paraId="730F0799" w14:textId="77777777"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14:paraId="22A365C1" w14:textId="77777777"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14:paraId="7183699D" w14:textId="77777777"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14:paraId="59779755" w14:textId="77777777"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5BF575EA" w14:textId="77777777"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14:paraId="72B96A45" w14:textId="77777777"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4E2ED838" w14:textId="77777777"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14:paraId="7629BF9F" w14:textId="77777777"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3AA92A74" w14:textId="77777777"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14:paraId="06CE6901" w14:textId="77777777"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379EFC11" w14:textId="77777777"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14:paraId="6938F48F" w14:textId="77777777"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488D964C"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0B10BA"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750E1A82"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CBBC92"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14:paraId="7BDE4FD4"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1BD59A"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745B9828"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A984E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24F1471D"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E9305D"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16AB3FB1"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41E998"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07D778F3"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B72A1D"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09510795"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47B0A8"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73E4F" w:rsidRPr="00B138F3" w14:paraId="07660254"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9DFF" w14:textId="77777777"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273E4F" w:rsidRPr="00B138F3" w14:paraId="4ED5CF73"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73F6F4" w14:textId="77777777"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273E4F" w:rsidRPr="00B138F3" w14:paraId="1B0B3C48"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843C53" w14:textId="77777777"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273E4F" w:rsidRPr="00B138F3" w14:paraId="3DDA752D"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146103" w14:textId="77777777"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273E4F" w:rsidRPr="00B138F3" w14:paraId="7AA0FB06"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CE04F6" w14:textId="77777777"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14:paraId="65F4AE67"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CB1516"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2E1012C2"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D39535"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257AF32C"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AC63BC"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51D020E5"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CFAA95"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14:paraId="41E62932"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388ADA51"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37E95C1F"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C73FDA"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5BE11C53"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7FE782" w14:textId="77777777"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70441B81"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66087B89" w14:textId="77777777"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6E78195F" w14:textId="77777777" w:rsidR="00E752B6" w:rsidRPr="00B138F3" w:rsidRDefault="00E752B6" w:rsidP="009216D6">
            <w:pPr>
              <w:widowControl w:val="0"/>
              <w:spacing w:after="160"/>
              <w:rPr>
                <w:rFonts w:ascii="GHEA Grapalat" w:hAnsi="GHEA Grapalat" w:cs="Sylfaen"/>
              </w:rPr>
            </w:pPr>
          </w:p>
          <w:p w14:paraId="10725337" w14:textId="77777777"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14:paraId="0CEF28A5" w14:textId="77777777" w:rsidR="00E752B6" w:rsidRPr="00B138F3" w:rsidRDefault="00E752B6" w:rsidP="009216D6">
            <w:pPr>
              <w:widowControl w:val="0"/>
              <w:spacing w:after="160"/>
              <w:rPr>
                <w:rFonts w:ascii="GHEA Grapalat" w:hAnsi="GHEA Grapalat" w:cs="Sylfaen"/>
              </w:rPr>
            </w:pPr>
          </w:p>
          <w:p w14:paraId="4DF6F63E"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16517A20" w14:textId="77777777" w:rsidR="00E752B6" w:rsidRPr="00B138F3" w:rsidRDefault="00E752B6" w:rsidP="009216D6">
            <w:pPr>
              <w:widowControl w:val="0"/>
              <w:spacing w:after="160"/>
              <w:rPr>
                <w:rFonts w:ascii="GHEA Grapalat" w:hAnsi="GHEA Grapalat" w:cs="Sylfaen"/>
              </w:rPr>
            </w:pPr>
          </w:p>
          <w:p w14:paraId="4EC6C9AF" w14:textId="77777777"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14:paraId="3B3410EC" w14:textId="77777777"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5779F91C" w14:textId="77777777"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7D569D08" w14:textId="77777777" w:rsidR="00E752B6" w:rsidRPr="00B138F3" w:rsidRDefault="00E752B6" w:rsidP="009216D6">
            <w:pPr>
              <w:widowControl w:val="0"/>
              <w:spacing w:after="160"/>
              <w:rPr>
                <w:rFonts w:ascii="GHEA Grapalat" w:hAnsi="GHEA Grapalat" w:cs="Sylfaen"/>
              </w:rPr>
            </w:pPr>
          </w:p>
          <w:p w14:paraId="7ED33164"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071AC257" w14:textId="77777777" w:rsidR="00E752B6" w:rsidRPr="00B138F3" w:rsidRDefault="00E752B6" w:rsidP="009216D6">
            <w:pPr>
              <w:widowControl w:val="0"/>
              <w:spacing w:after="160"/>
              <w:jc w:val="right"/>
              <w:rPr>
                <w:rFonts w:ascii="GHEA Grapalat" w:hAnsi="GHEA Grapalat" w:cs="Tahoma"/>
              </w:rPr>
            </w:pPr>
          </w:p>
          <w:p w14:paraId="289E4492"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5AB95B05" w14:textId="77777777" w:rsidR="00E752B6" w:rsidRPr="00B138F3" w:rsidRDefault="00E752B6" w:rsidP="009216D6">
            <w:pPr>
              <w:widowControl w:val="0"/>
              <w:spacing w:after="160"/>
              <w:rPr>
                <w:rFonts w:ascii="GHEA Grapalat" w:hAnsi="GHEA Grapalat" w:cs="Sylfaen"/>
              </w:rPr>
            </w:pPr>
          </w:p>
          <w:p w14:paraId="13E5C1AF" w14:textId="77777777"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E752B6" w:rsidRPr="00B138F3" w14:paraId="7EEB95F2"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7FE02842"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55756AAE" w14:textId="77777777" w:rsidR="00E752B6" w:rsidRPr="00B138F3" w:rsidRDefault="00E752B6" w:rsidP="009216D6">
            <w:pPr>
              <w:widowControl w:val="0"/>
              <w:spacing w:after="160"/>
              <w:rPr>
                <w:rFonts w:ascii="GHEA Grapalat" w:hAnsi="GHEA Grapalat"/>
              </w:rPr>
            </w:pPr>
          </w:p>
          <w:p w14:paraId="148A750C"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1EB90D0D" w14:textId="77777777"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C366E56" w14:textId="77777777" w:rsidR="00E752B6" w:rsidRPr="00B138F3" w:rsidRDefault="00E752B6" w:rsidP="009216D6">
            <w:pPr>
              <w:widowControl w:val="0"/>
              <w:spacing w:after="160"/>
              <w:rPr>
                <w:rFonts w:ascii="GHEA Grapalat" w:hAnsi="GHEA Grapalat" w:cs="Tahoma"/>
              </w:rPr>
            </w:pPr>
          </w:p>
          <w:p w14:paraId="0F339F14" w14:textId="77777777"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4A6A80D5"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72DD388D" w14:textId="77777777" w:rsidR="00E752B6" w:rsidRPr="00B138F3" w:rsidRDefault="00E752B6" w:rsidP="009216D6">
            <w:pPr>
              <w:widowControl w:val="0"/>
              <w:spacing w:after="160"/>
              <w:rPr>
                <w:rFonts w:ascii="GHEA Grapalat" w:hAnsi="GHEA Grapalat" w:cs="Tahoma"/>
              </w:rPr>
            </w:pPr>
          </w:p>
          <w:p w14:paraId="2BCF7CE0"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51F65665" w14:textId="77777777"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725D434B" w14:textId="77777777" w:rsidR="00E752B6" w:rsidRPr="00B138F3" w:rsidRDefault="00E752B6" w:rsidP="009216D6">
            <w:pPr>
              <w:widowControl w:val="0"/>
              <w:spacing w:after="160"/>
              <w:rPr>
                <w:rFonts w:ascii="GHEA Grapalat" w:hAnsi="GHEA Grapalat" w:cs="Arial"/>
              </w:rPr>
            </w:pPr>
          </w:p>
        </w:tc>
      </w:tr>
      <w:tr w:rsidR="00E752B6" w:rsidRPr="00B138F3" w14:paraId="3B475D5D"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2EE44EF0" w14:textId="77777777"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07B527EE" w14:textId="77777777" w:rsidR="00E752B6" w:rsidRPr="00B138F3" w:rsidRDefault="00E752B6" w:rsidP="009216D6">
            <w:pPr>
              <w:widowControl w:val="0"/>
              <w:spacing w:after="160"/>
              <w:rPr>
                <w:rFonts w:ascii="GHEA Grapalat" w:hAnsi="GHEA Grapalat" w:cs="Sylfaen"/>
              </w:rPr>
            </w:pPr>
          </w:p>
          <w:p w14:paraId="4BC987AA" w14:textId="77777777"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D665310" w14:textId="77777777"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298D392C" w14:textId="77777777" w:rsidR="00E752B6" w:rsidRPr="00B138F3" w:rsidRDefault="00E752B6" w:rsidP="009216D6">
            <w:pPr>
              <w:widowControl w:val="0"/>
              <w:spacing w:after="160"/>
              <w:rPr>
                <w:rFonts w:ascii="GHEA Grapalat" w:hAnsi="GHEA Grapalat"/>
              </w:rPr>
            </w:pPr>
          </w:p>
          <w:p w14:paraId="29D714D8"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3BD589C9" w14:textId="77777777" w:rsidR="00E752B6" w:rsidRPr="00B138F3" w:rsidRDefault="00E752B6" w:rsidP="00E752B6">
      <w:pPr>
        <w:widowControl w:val="0"/>
        <w:spacing w:after="160"/>
        <w:jc w:val="center"/>
        <w:rPr>
          <w:rFonts w:ascii="GHEA Grapalat" w:hAnsi="GHEA Grapalat" w:cs="Sylfaen"/>
        </w:rPr>
      </w:pPr>
    </w:p>
    <w:p w14:paraId="0A13A510" w14:textId="77777777" w:rsidR="00E752B6" w:rsidRPr="00E752B6" w:rsidRDefault="00E752B6" w:rsidP="00BE2572">
      <w:pPr>
        <w:rPr>
          <w:rFonts w:ascii="GHEA Grapalat" w:hAnsi="GHEA Grapalat" w:cs="Sylfaen"/>
        </w:rPr>
      </w:pPr>
    </w:p>
    <w:p w14:paraId="2EAFFD67" w14:textId="77777777" w:rsidR="00E752B6" w:rsidRDefault="00E752B6" w:rsidP="00BE2572">
      <w:pPr>
        <w:rPr>
          <w:rFonts w:ascii="GHEA Grapalat" w:hAnsi="GHEA Grapalat" w:cs="Sylfaen"/>
          <w:lang w:val="hy-AM"/>
        </w:rPr>
      </w:pPr>
    </w:p>
    <w:p w14:paraId="309920CD" w14:textId="77777777" w:rsidR="00E752B6" w:rsidRDefault="00E752B6" w:rsidP="00BE2572">
      <w:pPr>
        <w:rPr>
          <w:rFonts w:ascii="GHEA Grapalat" w:hAnsi="GHEA Grapalat" w:cs="Sylfaen"/>
          <w:lang w:val="hy-AM"/>
        </w:rPr>
      </w:pPr>
    </w:p>
    <w:p w14:paraId="7D8C1DC7" w14:textId="77777777" w:rsidR="00E752B6" w:rsidRDefault="00E752B6" w:rsidP="00BE2572">
      <w:pPr>
        <w:rPr>
          <w:rFonts w:ascii="GHEA Grapalat" w:hAnsi="GHEA Grapalat" w:cs="Sylfaen"/>
          <w:lang w:val="hy-AM"/>
        </w:rPr>
      </w:pPr>
    </w:p>
    <w:p w14:paraId="035F5C2C" w14:textId="77777777" w:rsidR="00E752B6" w:rsidRDefault="00E752B6" w:rsidP="00BE2572">
      <w:pPr>
        <w:rPr>
          <w:rFonts w:ascii="GHEA Grapalat" w:hAnsi="GHEA Grapalat" w:cs="Sylfaen"/>
          <w:lang w:val="hy-AM"/>
        </w:rPr>
      </w:pPr>
    </w:p>
    <w:p w14:paraId="7C5FC7A4" w14:textId="77777777" w:rsidR="00E752B6" w:rsidRDefault="00E752B6" w:rsidP="00BE2572">
      <w:pPr>
        <w:rPr>
          <w:rFonts w:ascii="GHEA Grapalat" w:hAnsi="GHEA Grapalat" w:cs="Sylfaen"/>
          <w:lang w:val="hy-AM"/>
        </w:rPr>
      </w:pPr>
    </w:p>
    <w:p w14:paraId="017ADF9C" w14:textId="77777777" w:rsidR="00E752B6" w:rsidRDefault="00E752B6" w:rsidP="00BE2572">
      <w:pPr>
        <w:rPr>
          <w:rFonts w:ascii="GHEA Grapalat" w:hAnsi="GHEA Grapalat" w:cs="Sylfaen"/>
          <w:lang w:val="hy-AM"/>
        </w:rPr>
      </w:pPr>
    </w:p>
    <w:p w14:paraId="61E10F0E" w14:textId="77777777" w:rsidR="00E752B6" w:rsidRDefault="00E752B6" w:rsidP="00BE2572">
      <w:pPr>
        <w:rPr>
          <w:rFonts w:ascii="GHEA Grapalat" w:hAnsi="GHEA Grapalat" w:cs="Sylfaen"/>
          <w:lang w:val="hy-AM"/>
        </w:rPr>
      </w:pPr>
    </w:p>
    <w:p w14:paraId="120B6C73" w14:textId="77777777" w:rsidR="00E752B6" w:rsidRDefault="00E752B6" w:rsidP="00BE2572">
      <w:pPr>
        <w:rPr>
          <w:rFonts w:ascii="GHEA Grapalat" w:hAnsi="GHEA Grapalat" w:cs="Sylfaen"/>
          <w:lang w:val="hy-AM"/>
        </w:rPr>
      </w:pPr>
    </w:p>
    <w:p w14:paraId="5B4C26FB" w14:textId="77777777" w:rsidR="00E752B6" w:rsidRDefault="00E752B6" w:rsidP="00BE2572">
      <w:pPr>
        <w:rPr>
          <w:rFonts w:ascii="GHEA Grapalat" w:hAnsi="GHEA Grapalat" w:cs="Sylfaen"/>
          <w:lang w:val="hy-AM"/>
        </w:rPr>
      </w:pPr>
    </w:p>
    <w:p w14:paraId="138055A9" w14:textId="77777777" w:rsidR="00E752B6" w:rsidRDefault="00E752B6" w:rsidP="00BE2572">
      <w:pPr>
        <w:rPr>
          <w:rFonts w:ascii="GHEA Grapalat" w:hAnsi="GHEA Grapalat" w:cs="Sylfaen"/>
          <w:lang w:val="hy-AM"/>
        </w:rPr>
      </w:pPr>
    </w:p>
    <w:p w14:paraId="3D62EC24"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70A0051"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75BAD1BB"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46C23952"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0CD68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568E48D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2B8E27FE"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7A10FB9"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8E4D485"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DB9C185"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A41BE92"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3738A3CF"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2F0FB97"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41F09CF5"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09A33215"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1DE239"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97C599C"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286724A"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ADB58B4"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BE6A05E"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56DC340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C513E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798D78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2D90939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7A908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F08276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3BA2BE5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C5687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28461266"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33C931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E4CB5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55A134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23DDA86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6C31B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6ABC4931"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5450C5A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BA696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F69C1C6"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73B955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04706C4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91C02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7843D27"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72ADD7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7F892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1BCA1D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C99697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607D7B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F5A18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54370F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750BBC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4055D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22950A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9F0B36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EB07B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493733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7B7AAE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23E99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8C4E38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459893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770F09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20574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DC03FB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35926E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37049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FB84BE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C44D37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3E675F4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CBB15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B5E5B0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DD7C76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09CEC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54E74A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DDDBB4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D835A1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BDF1D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7F3ABE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A16C53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98920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627794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364650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104AF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22DFF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BF703D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E5BF5F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F73BC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FBC11E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D0702D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301F415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D2457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CBFFD3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C61DAA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0F2BC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E0FB16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B15D87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134FED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19E80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EE7AE2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9103AC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AB916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6F5DD3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840837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1793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433F72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89DEB5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5A1D5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525011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7A8228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FC007B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FFFC1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077D1D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FBA98E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8971F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7E627E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396EAF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0CA3D32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F44A4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AD3318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31F114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E6D4E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782119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3E96A6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29C451E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E7471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A9E4C3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05DEA92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A0D235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5110A4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3A08D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8724E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3A9F497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BD175C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9F30B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5F1C16B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F904D8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4E120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B15F53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46C85E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591F9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01CF02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41366A1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2ECFAC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FBA3E4" w14:textId="77777777"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9CB25D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178666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FE4708"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FF7B2CE"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0C93775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0552DE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3F5F7A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0ED95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4B538F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756817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B0AA9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08E055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370300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1EE55D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12CD6B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DB703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196BC53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67AB34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3C061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5C206F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F91A8B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72033C4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3E00139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364A2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2DC796E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CF608D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BE9A5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C3365B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3AD268E9"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50F926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3170588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6547A6C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FC9A0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2CAE5A1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7C2B96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4FCC8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467548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B21A87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77C9099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D6152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17F76D5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A2A5E1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68C77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CB8E6A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C75D7B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7FE10D5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79D919E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8190A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396B2A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74F963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43948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2A4D36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84E2B1F"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35685DA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C3A45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485379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25B1567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500F0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D5DE8B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6B5BEDF"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60B361F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DDDE8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DAFD65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DBE78A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28AA8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62254B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E196E8F"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6C7257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C2A1B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1C3BB6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CF9664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D4FE3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42A6B8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A6D4164"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265BD82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8BBA6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07AD97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3F547D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3D1603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264046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0A0B2F" w14:textId="77777777" w:rsidR="00BE2572" w:rsidRPr="00B138F3" w:rsidRDefault="00BE2572" w:rsidP="000745BE">
            <w:pPr>
              <w:widowControl w:val="0"/>
              <w:spacing w:after="120"/>
              <w:jc w:val="center"/>
              <w:rPr>
                <w:rFonts w:ascii="GHEA Grapalat" w:hAnsi="GHEA Grapalat"/>
                <w:sz w:val="18"/>
                <w:szCs w:val="18"/>
              </w:rPr>
            </w:pPr>
          </w:p>
        </w:tc>
      </w:tr>
      <w:tr w:rsidR="00FF3DE9" w:rsidRPr="00B138F3" w14:paraId="413208A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800DF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7A550C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C184F5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A871C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822C45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8D291D8" w14:textId="77777777" w:rsidR="00BE2572" w:rsidRPr="00B138F3" w:rsidRDefault="00BE2572" w:rsidP="000745BE">
            <w:pPr>
              <w:widowControl w:val="0"/>
              <w:spacing w:after="120"/>
              <w:jc w:val="center"/>
              <w:rPr>
                <w:rFonts w:ascii="GHEA Grapalat" w:hAnsi="GHEA Grapalat"/>
                <w:sz w:val="18"/>
                <w:szCs w:val="18"/>
              </w:rPr>
            </w:pPr>
          </w:p>
        </w:tc>
      </w:tr>
    </w:tbl>
    <w:p w14:paraId="37839C68" w14:textId="77777777" w:rsidR="009C4E45" w:rsidRDefault="009C4E45" w:rsidP="003F4FD0">
      <w:pPr>
        <w:pStyle w:val="norm"/>
        <w:widowControl w:val="0"/>
        <w:spacing w:line="240" w:lineRule="auto"/>
        <w:ind w:firstLine="284"/>
        <w:contextualSpacing/>
        <w:jc w:val="right"/>
        <w:rPr>
          <w:rFonts w:ascii="GHEA Grapalat" w:hAnsi="GHEA Grapalat"/>
          <w:b/>
          <w:sz w:val="24"/>
          <w:szCs w:val="24"/>
        </w:rPr>
      </w:pPr>
    </w:p>
    <w:p w14:paraId="4F14072A" w14:textId="77777777" w:rsidR="00D06717" w:rsidRDefault="00D06717">
      <w:pPr>
        <w:rPr>
          <w:rFonts w:ascii="GHEA Grapalat" w:hAnsi="GHEA Grapalat"/>
          <w:b/>
        </w:rPr>
      </w:pPr>
      <w:r>
        <w:rPr>
          <w:rFonts w:ascii="GHEA Grapalat" w:hAnsi="GHEA Grapalat"/>
          <w:b/>
        </w:rPr>
        <w:br w:type="page"/>
      </w:r>
    </w:p>
    <w:p w14:paraId="4E63B7BD" w14:textId="77777777"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14:paraId="628CB390" w14:textId="77777777" w:rsidR="00A86664" w:rsidRDefault="003B2F27" w:rsidP="003F4FD0">
      <w:pPr>
        <w:pStyle w:val="31"/>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14:paraId="4AD1765A" w14:textId="1C27096F" w:rsidR="003B2F27" w:rsidRPr="00C95D0C" w:rsidRDefault="003B2F27" w:rsidP="003F4FD0">
      <w:pPr>
        <w:pStyle w:val="31"/>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612F1E">
        <w:rPr>
          <w:rFonts w:ascii="GHEA Grapalat" w:hAnsi="GHEA Grapalat"/>
          <w:b/>
          <w:sz w:val="22"/>
          <w:szCs w:val="22"/>
        </w:rPr>
        <w:t>ԳՀԾՁԲ-ՀՎԿԱԿ-2025-51</w:t>
      </w:r>
      <w:r w:rsidR="003F4FD0" w:rsidRPr="00E063D7">
        <w:rPr>
          <w:rFonts w:ascii="GHEA Grapalat" w:hAnsi="GHEA Grapalat"/>
          <w:b/>
          <w:sz w:val="22"/>
          <w:szCs w:val="22"/>
        </w:rPr>
        <w:t>»</w:t>
      </w:r>
    </w:p>
    <w:p w14:paraId="60B628C5" w14:textId="77777777" w:rsidR="003B2F27" w:rsidRPr="00AD29CE" w:rsidRDefault="003B2F27" w:rsidP="003B2F27">
      <w:pPr>
        <w:widowControl w:val="0"/>
        <w:spacing w:after="160" w:line="360" w:lineRule="auto"/>
        <w:jc w:val="right"/>
        <w:rPr>
          <w:rFonts w:ascii="GHEA Grapalat" w:hAnsi="GHEA Grapalat"/>
          <w:i/>
        </w:rPr>
      </w:pPr>
    </w:p>
    <w:p w14:paraId="4746F1BF" w14:textId="77777777"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E16259">
        <w:rPr>
          <w:rFonts w:ascii="GHEA Grapalat" w:hAnsi="GHEA Grapalat"/>
          <w:b/>
        </w:rPr>
        <w:t xml:space="preserve"> </w:t>
      </w:r>
      <w:r w:rsidR="003F4FD0">
        <w:rPr>
          <w:rFonts w:ascii="GHEA Grapalat" w:hAnsi="GHEA Grapalat"/>
          <w:b/>
        </w:rPr>
        <w:t>УСЛУГ</w:t>
      </w:r>
      <w:r w:rsidRPr="00936B04">
        <w:rPr>
          <w:rFonts w:ascii="GHEA Grapalat" w:hAnsi="GHEA Grapalat"/>
          <w:b/>
        </w:rPr>
        <w:t xml:space="preserve"> ДЛЯ НУЖД ГОСУДАРСТВА </w:t>
      </w:r>
    </w:p>
    <w:p w14:paraId="07B5009C" w14:textId="77777777"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14:paraId="4C062B86" w14:textId="77777777" w:rsidTr="005B7138">
        <w:tc>
          <w:tcPr>
            <w:tcW w:w="4643" w:type="dxa"/>
          </w:tcPr>
          <w:p w14:paraId="45E51A71" w14:textId="77777777" w:rsidR="003B2F27" w:rsidRPr="00D04EA3" w:rsidRDefault="003B2F27" w:rsidP="003F4FD0">
            <w:pPr>
              <w:widowControl w:val="0"/>
              <w:ind w:left="567"/>
              <w:contextualSpacing/>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01343C9E" w14:textId="77777777"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23C0A161" w14:textId="77777777" w:rsidR="003B2F27" w:rsidRPr="00AD29CE" w:rsidRDefault="003F4FD0" w:rsidP="003F4FD0">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sidRPr="00D04EA3">
        <w:rPr>
          <w:rFonts w:ascii="GHEA Grapalat" w:hAnsi="GHEA Grapalat"/>
        </w:rPr>
        <w:t xml:space="preserve">, в лице </w:t>
      </w:r>
      <w:r w:rsidRPr="003B1214">
        <w:rPr>
          <w:rFonts w:ascii="GHEA Grapalat" w:hAnsi="GHEA Grapalat"/>
        </w:rPr>
        <w:t>генерального</w:t>
      </w:r>
      <w:r>
        <w:rPr>
          <w:rFonts w:ascii="GHEA Grapalat" w:hAnsi="GHEA Grapalat"/>
        </w:rPr>
        <w:t xml:space="preserve"> директора </w:t>
      </w:r>
      <w:r w:rsidR="00E62C64">
        <w:rPr>
          <w:rFonts w:ascii="GHEA Grapalat" w:hAnsi="GHEA Grapalat"/>
        </w:rPr>
        <w:t xml:space="preserve">С. </w:t>
      </w:r>
      <w:proofErr w:type="spellStart"/>
      <w:r w:rsidR="00E62C64">
        <w:rPr>
          <w:rFonts w:ascii="GHEA Grapalat" w:hAnsi="GHEA Grapalat"/>
        </w:rPr>
        <w:t>Атояна</w:t>
      </w:r>
      <w:proofErr w:type="spellEnd"/>
      <w:r w:rsidRPr="00D04EA3">
        <w:rPr>
          <w:rFonts w:ascii="GHEA Grapalat" w:hAnsi="GHEA Grapalat"/>
        </w:rPr>
        <w:t>, действующе</w:t>
      </w:r>
      <w:r w:rsidR="002506DA">
        <w:rPr>
          <w:rFonts w:ascii="GHEA Grapalat" w:hAnsi="GHEA Grapalat"/>
        </w:rPr>
        <w:t xml:space="preserve">й </w:t>
      </w:r>
      <w:r w:rsidRPr="00D04EA3">
        <w:rPr>
          <w:rFonts w:ascii="GHEA Grapalat" w:hAnsi="GHEA Grapalat"/>
        </w:rPr>
        <w:t xml:space="preserve">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2FFBC22F" w14:textId="77777777" w:rsidR="00C169CB" w:rsidRDefault="00C169CB" w:rsidP="003F4FD0">
      <w:pPr>
        <w:contextualSpacing/>
        <w:jc w:val="center"/>
        <w:rPr>
          <w:rFonts w:ascii="GHEA Grapalat" w:hAnsi="GHEA Grapalat"/>
          <w:b/>
        </w:rPr>
      </w:pPr>
    </w:p>
    <w:p w14:paraId="68554489" w14:textId="77777777"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14:paraId="2A333634" w14:textId="4FBDFDDA"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1C2A98" w:rsidRPr="00294FA7">
        <w:rPr>
          <w:rFonts w:ascii="GHEA Grapalat" w:hAnsi="GHEA Grapalat"/>
          <w:b/>
        </w:rPr>
        <w:t>услуг по обслуживанию вентиляционной системы</w:t>
      </w:r>
      <w:r w:rsidR="00BD68F2"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09B33B17"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14:paraId="3BEE9ECC" w14:textId="77777777" w:rsidR="003B2F27" w:rsidRPr="00AD29CE" w:rsidRDefault="003B2F27" w:rsidP="00E16259">
      <w:pPr>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14:paraId="4C4ECFDA" w14:textId="77777777"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0688AC93" w14:textId="77777777"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14:paraId="445136BA" w14:textId="77777777"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7AAD67AA" w14:textId="77777777"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14:paraId="696EECC0" w14:textId="77777777"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5F7D75AA" w14:textId="77777777"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6B17D485"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0C40E363"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30600430" w14:textId="77777777"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6E8D7A41" w14:textId="77777777" w:rsidR="00830C72" w:rsidRDefault="003B2F27" w:rsidP="00E16259">
      <w:pPr>
        <w:widowControl w:val="0"/>
        <w:pBdr>
          <w:bottom w:val="single" w:sz="6" w:space="1" w:color="auto"/>
        </w:pBdr>
        <w:tabs>
          <w:tab w:val="left" w:pos="1276"/>
        </w:tabs>
        <w:ind w:firstLine="567"/>
        <w:contextualSpacing/>
        <w:jc w:val="both"/>
        <w:rPr>
          <w:rFonts w:ascii="GHEA Grapalat" w:hAnsi="GHEA Grapalat"/>
          <w:lang w:val="hy-AM"/>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 xml:space="preserve">Обсуждать и принимать результат услуги, предоставленной в соответствии с </w:t>
      </w:r>
      <w:r w:rsidRPr="00AD29CE">
        <w:rPr>
          <w:rFonts w:ascii="GHEA Grapalat" w:hAnsi="GHEA Grapalat"/>
        </w:rPr>
        <w:lastRenderedPageBreak/>
        <w:t>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r w:rsidR="00E16259">
        <w:rPr>
          <w:rFonts w:ascii="GHEA Grapalat" w:hAnsi="GHEA Grapalat"/>
          <w:lang w:val="hy-AM"/>
        </w:rPr>
        <w:t xml:space="preserve"> </w:t>
      </w:r>
    </w:p>
    <w:p w14:paraId="44980121" w14:textId="77777777"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14:paraId="16703006" w14:textId="77777777"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68EF1245" w14:textId="77777777"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14:paraId="369CD4D5" w14:textId="77777777"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399DBB35" w14:textId="77777777"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14:paraId="7323B332" w14:textId="77777777"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3B9E884A" w14:textId="77777777"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4BDF53ED" w14:textId="77777777"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14:paraId="51A38B28" w14:textId="77777777"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14:paraId="0A1E5221" w14:textId="77777777"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14:paraId="4841723C" w14:textId="77777777"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11C8551F" w14:textId="77777777"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4D763A43" w14:textId="77777777"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14:paraId="4BA5F86D" w14:textId="77777777"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рабочего дня, следующего за днем получения акта сдачи-приемки представляет</w:t>
      </w:r>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14:paraId="39385081" w14:textId="77777777"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407535B6" w14:textId="77777777"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14:paraId="6B9A6094" w14:textId="77777777"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 xml:space="preserve">у договору </w:t>
      </w:r>
      <w:r>
        <w:rPr>
          <w:rFonts w:ascii="GHEA Grapalat" w:hAnsi="GHEA Grapalat"/>
        </w:rPr>
        <w:lastRenderedPageBreak/>
        <w:t>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af6"/>
          <w:rFonts w:ascii="GHEA Grapalat" w:hAnsi="GHEA Grapalat"/>
        </w:rPr>
        <w:footnoteReference w:customMarkFollows="1" w:id="6"/>
        <w:t>17</w:t>
      </w:r>
      <w:r>
        <w:rPr>
          <w:rFonts w:ascii="GHEA Grapalat" w:hAnsi="GHEA Grapalat"/>
        </w:rPr>
        <w:t>.</w:t>
      </w:r>
    </w:p>
    <w:p w14:paraId="1C780953" w14:textId="77777777" w:rsidR="00BD68F2" w:rsidRPr="00D04EA3" w:rsidRDefault="00BD68F2" w:rsidP="003F4FD0">
      <w:pPr>
        <w:widowControl w:val="0"/>
        <w:tabs>
          <w:tab w:val="left" w:pos="1134"/>
        </w:tabs>
        <w:ind w:firstLine="567"/>
        <w:contextualSpacing/>
        <w:jc w:val="both"/>
        <w:rPr>
          <w:rFonts w:ascii="GHEA Grapalat" w:hAnsi="GHEA Grapalat" w:cs="Sylfaen"/>
        </w:rPr>
      </w:pPr>
    </w:p>
    <w:p w14:paraId="440A7CDC" w14:textId="77777777"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164D73E" w14:textId="77777777"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74A23EC3" w14:textId="77777777"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386D41">
        <w:rPr>
          <w:rFonts w:ascii="GHEA Grapalat" w:hAnsi="GHEA Grapalat"/>
        </w:rPr>
        <w:t>25</w:t>
      </w:r>
      <w:r w:rsidR="00603F00">
        <w:rPr>
          <w:rFonts w:ascii="GHEA Grapalat" w:hAnsi="GHEA Grapalat"/>
        </w:rPr>
        <w:t xml:space="preserve">-ого </w:t>
      </w:r>
      <w:r w:rsidRPr="00AD29CE">
        <w:rPr>
          <w:rFonts w:ascii="GHEA Grapalat" w:hAnsi="GHEA Grapalat"/>
        </w:rPr>
        <w:t xml:space="preserve"> декабря данного года. </w:t>
      </w:r>
    </w:p>
    <w:p w14:paraId="0F4EA57F" w14:textId="77777777" w:rsidR="009B7BE7" w:rsidRDefault="009B7BE7" w:rsidP="00456C67">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r w:rsidR="00386D41">
        <w:rPr>
          <w:rFonts w:ascii="GHEA Grapalat" w:hAnsi="GHEA Grapalat"/>
        </w:rPr>
        <w:t>й.</w:t>
      </w:r>
    </w:p>
    <w:p w14:paraId="2B2547B6" w14:textId="77777777" w:rsidR="00456C67" w:rsidRDefault="00456C67" w:rsidP="00456C67">
      <w:pPr>
        <w:widowControl w:val="0"/>
        <w:ind w:firstLine="720"/>
        <w:contextualSpacing/>
        <w:jc w:val="center"/>
        <w:rPr>
          <w:rFonts w:ascii="GHEA Grapalat" w:hAnsi="GHEA Grapalat"/>
        </w:rPr>
      </w:pPr>
    </w:p>
    <w:p w14:paraId="503CDD05" w14:textId="77777777" w:rsidR="003B2F27" w:rsidRPr="00AD29CE" w:rsidRDefault="003B2F27" w:rsidP="00456C67">
      <w:pPr>
        <w:widowControl w:val="0"/>
        <w:ind w:firstLine="720"/>
        <w:contextualSpacing/>
        <w:jc w:val="center"/>
        <w:rPr>
          <w:rFonts w:ascii="GHEA Grapalat" w:hAnsi="GHEA Grapalat" w:cs="Sylfaen"/>
          <w:b/>
        </w:rPr>
      </w:pPr>
      <w:r w:rsidRPr="00AD29CE">
        <w:rPr>
          <w:rFonts w:ascii="GHEA Grapalat" w:hAnsi="GHEA Grapalat"/>
          <w:b/>
        </w:rPr>
        <w:t>5. ОТВЕТСТВЕННОСТЬ СТОРОН</w:t>
      </w:r>
    </w:p>
    <w:p w14:paraId="49F7E2BB" w14:textId="77777777"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45C1F893" w14:textId="77777777"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3D69F4AC" w14:textId="77777777"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14:paraId="24DC3916" w14:textId="77777777"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2F86C939" w14:textId="77777777"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14:paraId="60E26D71" w14:textId="77777777"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698D6ACE" w14:textId="77777777"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 xml:space="preserve">полностью и надлежащим </w:t>
      </w:r>
      <w:r w:rsidR="00B778A5" w:rsidRPr="00395B34">
        <w:rPr>
          <w:rFonts w:ascii="GHEA Grapalat" w:hAnsi="GHEA Grapalat"/>
        </w:rPr>
        <w:lastRenderedPageBreak/>
        <w:t>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14:paraId="71474A1C" w14:textId="77777777" w:rsidR="003B2F27" w:rsidRPr="00AD29CE" w:rsidRDefault="003B2F27" w:rsidP="003F4FD0">
      <w:pPr>
        <w:widowControl w:val="0"/>
        <w:ind w:firstLine="720"/>
        <w:contextualSpacing/>
        <w:jc w:val="center"/>
        <w:rPr>
          <w:rFonts w:ascii="GHEA Grapalat" w:hAnsi="GHEA Grapalat" w:cs="Sylfaen"/>
        </w:rPr>
      </w:pPr>
    </w:p>
    <w:p w14:paraId="56F2F5E1" w14:textId="77777777"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14:paraId="41CF8D2F" w14:textId="77777777"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26812C0" w14:textId="77777777" w:rsidR="0043443E" w:rsidRPr="00E661BE" w:rsidRDefault="0043443E" w:rsidP="003F4FD0">
      <w:pPr>
        <w:contextualSpacing/>
        <w:jc w:val="center"/>
        <w:rPr>
          <w:rFonts w:ascii="GHEA Grapalat" w:hAnsi="GHEA Grapalat"/>
          <w:b/>
        </w:rPr>
      </w:pPr>
    </w:p>
    <w:p w14:paraId="7DA41EF2" w14:textId="77777777"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14:paraId="1C4429E5"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7E07F2F4"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120086C2" w14:textId="77777777"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93E8DBA" w14:textId="77777777"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2FCFFCD3"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592305D7"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2FA3E51E" w14:textId="77777777"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D998BD6"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lastRenderedPageBreak/>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469665B6" w14:textId="77777777"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12C8D036" w14:textId="77777777"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7"/>
        <w:t>22</w:t>
      </w:r>
      <w:r w:rsidRPr="00AD29CE">
        <w:rPr>
          <w:rFonts w:ascii="GHEA Grapalat" w:hAnsi="GHEA Grapalat"/>
        </w:rPr>
        <w:t>.</w:t>
      </w:r>
    </w:p>
    <w:p w14:paraId="3CE859F8"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14:paraId="38D05B55"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2C4C965C" w14:textId="77777777"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11311008" w14:textId="77777777"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2240B6C2" w14:textId="77777777"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27AFFEA1" w14:textId="77777777" w:rsidR="00076092"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w:t>
      </w:r>
      <w:r w:rsidRPr="00AD29CE">
        <w:rPr>
          <w:rFonts w:ascii="GHEA Grapalat" w:hAnsi="GHEA Grapalat"/>
        </w:rPr>
        <w:lastRenderedPageBreak/>
        <w:t>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25C82B46" w14:textId="77777777" w:rsidR="00281D41" w:rsidRPr="00076092" w:rsidRDefault="00281D41" w:rsidP="00281D41">
      <w:pPr>
        <w:widowControl w:val="0"/>
        <w:tabs>
          <w:tab w:val="left" w:pos="1276"/>
        </w:tabs>
        <w:spacing w:after="160"/>
        <w:ind w:firstLine="567"/>
        <w:contextualSpacing/>
        <w:jc w:val="both"/>
        <w:rPr>
          <w:rFonts w:ascii="GHEA Grapalat" w:hAnsi="GHEA Grapalat"/>
        </w:rPr>
      </w:pPr>
      <w:r>
        <w:rPr>
          <w:rFonts w:ascii="GHEA Grapalat" w:hAnsi="GHEA Grapalat"/>
        </w:rPr>
        <w:t xml:space="preserve">7.12. </w:t>
      </w:r>
      <w:r>
        <w:rPr>
          <w:rStyle w:val="ezkurwreuab5ozgtqnkl"/>
          <w:rFonts w:ascii="GHEA Grapalat" w:hAnsi="GHEA Grapalat"/>
        </w:rPr>
        <w:t>Исполнитель</w:t>
      </w:r>
      <w:r w:rsidRPr="00B40E38">
        <w:rPr>
          <w:rFonts w:ascii="GHEA Grapalat" w:hAnsi="GHEA Grapalat"/>
        </w:rPr>
        <w:t xml:space="preserve">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Pr>
          <w:rFonts w:ascii="GHEA Grapalat" w:hAnsi="GHEA Grapalat"/>
          <w:color w:val="000000" w:themeColor="text1"/>
        </w:rPr>
        <w:t>Исполнителю</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Pr>
          <w:rStyle w:val="ezkurwreuab5ozgtqnkl"/>
          <w:rFonts w:ascii="GHEA Grapalat" w:hAnsi="GHEA Grapalat"/>
        </w:rPr>
        <w:t>4</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Pr>
          <w:rStyle w:val="ezkurwreuab5ozgtqnkl"/>
          <w:rFonts w:ascii="GHEA Grapalat" w:hAnsi="GHEA Grapalat"/>
        </w:rPr>
        <w:t xml:space="preserve">. </w:t>
      </w:r>
      <w:r w:rsidRPr="001802E6">
        <w:rPr>
          <w:rStyle w:val="ezkurwreuab5ozgtqnkl"/>
          <w:rFonts w:ascii="GHEA Grapalat" w:hAnsi="GHEA Grapalat"/>
          <w:vertAlign w:val="superscript"/>
        </w:rPr>
        <w:t>24</w:t>
      </w:r>
    </w:p>
    <w:p w14:paraId="0B30EC88" w14:textId="77777777" w:rsidR="003B2F27" w:rsidRPr="00AD29CE"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14:paraId="6EEED78C" w14:textId="77777777" w:rsidR="003B2F27" w:rsidRPr="00AD29CE"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00463B00" w:rsidRPr="00AD29CE">
        <w:rPr>
          <w:rFonts w:ascii="GHEA Grapalat" w:hAnsi="GHEA Grapalat"/>
        </w:rPr>
        <w:t xml:space="preserve">№ </w:t>
      </w:r>
      <w:r w:rsidR="00463B00" w:rsidRPr="00792156">
        <w:rPr>
          <w:rFonts w:ascii="GHEA Grapalat" w:hAnsi="GHEA Grapalat"/>
        </w:rPr>
        <w:t>2</w:t>
      </w:r>
      <w:r w:rsidR="00463B00" w:rsidRPr="00AD29CE">
        <w:rPr>
          <w:rFonts w:ascii="GHEA Grapalat" w:hAnsi="GHEA Grapalat"/>
        </w:rPr>
        <w:t xml:space="preserve">, </w:t>
      </w:r>
      <w:r w:rsidRPr="00AD29CE">
        <w:rPr>
          <w:rFonts w:ascii="GHEA Grapalat" w:hAnsi="GHEA Grapalat"/>
        </w:rPr>
        <w:t>№ 3</w:t>
      </w:r>
      <w:r w:rsidR="00C25E19" w:rsidRPr="00C25E19">
        <w:rPr>
          <w:rFonts w:ascii="GHEA Grapalat" w:hAnsi="GHEA Grapalat"/>
        </w:rPr>
        <w:t>,</w:t>
      </w:r>
      <w:r w:rsidRPr="00AD29CE">
        <w:rPr>
          <w:rFonts w:ascii="GHEA Grapalat" w:hAnsi="GHEA Grapalat"/>
        </w:rPr>
        <w:t xml:space="preserve"> № 3.1</w:t>
      </w:r>
      <w:r w:rsidR="00C25E19" w:rsidRPr="00AD29CE">
        <w:rPr>
          <w:rFonts w:ascii="GHEA Grapalat" w:hAnsi="GHEA Grapalat"/>
        </w:rPr>
        <w:t xml:space="preserve">, № </w:t>
      </w:r>
      <w:r w:rsidR="00C25E19" w:rsidRPr="000243F8">
        <w:rPr>
          <w:rFonts w:ascii="GHEA Grapalat" w:hAnsi="GHEA Grapalat"/>
        </w:rPr>
        <w:t>4</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14:paraId="5BD01443" w14:textId="77777777" w:rsidR="003B2F27" w:rsidRPr="00AD29CE" w:rsidRDefault="003B2F27" w:rsidP="003F4FD0">
      <w:pPr>
        <w:widowControl w:val="0"/>
        <w:tabs>
          <w:tab w:val="left" w:pos="1276"/>
        </w:tabs>
        <w:ind w:firstLine="567"/>
        <w:contextualSpacing/>
        <w:jc w:val="both"/>
        <w:rPr>
          <w:rFonts w:ascii="GHEA Grapalat" w:hAnsi="GHEA Grapalat"/>
          <w:bCs/>
        </w:rPr>
      </w:pPr>
      <w:r w:rsidRPr="00AD29CE">
        <w:rPr>
          <w:rFonts w:ascii="GHEA Grapalat" w:hAnsi="GHEA Grapalat"/>
        </w:rPr>
        <w:t>7.1</w:t>
      </w:r>
      <w:r w:rsidR="00081284">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58A638A9" w14:textId="77777777" w:rsidR="003B2F27" w:rsidRPr="00AD29CE" w:rsidRDefault="003B2F27" w:rsidP="003F4FD0">
      <w:pPr>
        <w:widowControl w:val="0"/>
        <w:contextualSpacing/>
        <w:rPr>
          <w:rFonts w:ascii="GHEA Grapalat" w:hAnsi="GHEA Grapalat"/>
        </w:rPr>
      </w:pPr>
    </w:p>
    <w:p w14:paraId="7BD8A1EE" w14:textId="77777777"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097ABE2B" w14:textId="77777777" w:rsidTr="005B7138">
        <w:trPr>
          <w:jc w:val="center"/>
        </w:trPr>
        <w:tc>
          <w:tcPr>
            <w:tcW w:w="4536" w:type="dxa"/>
          </w:tcPr>
          <w:p w14:paraId="40C90EF0" w14:textId="77777777"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7C4EE12E" w14:textId="77777777"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14:paraId="7921934D" w14:textId="77777777"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14:paraId="181CD8E7" w14:textId="77777777" w:rsidR="003B2F27" w:rsidRDefault="003B2F27" w:rsidP="003F4FD0">
            <w:pPr>
              <w:widowControl w:val="0"/>
              <w:contextualSpacing/>
              <w:jc w:val="center"/>
              <w:rPr>
                <w:rFonts w:ascii="GHEA Grapalat" w:hAnsi="GHEA Grapalat"/>
                <w:lang w:val="en-US"/>
              </w:rPr>
            </w:pPr>
          </w:p>
          <w:p w14:paraId="25B9C6FF" w14:textId="77777777"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14:paraId="6313FD80" w14:textId="77777777"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10F101AD" w14:textId="77777777"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14:paraId="08DA0C17" w14:textId="77777777"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14:paraId="300E7159" w14:textId="77777777" w:rsidR="003B2F27" w:rsidRDefault="003B2F27" w:rsidP="003F4FD0">
            <w:pPr>
              <w:widowControl w:val="0"/>
              <w:contextualSpacing/>
              <w:jc w:val="center"/>
              <w:rPr>
                <w:rFonts w:ascii="GHEA Grapalat" w:hAnsi="GHEA Grapalat"/>
                <w:lang w:val="en-US"/>
              </w:rPr>
            </w:pPr>
          </w:p>
          <w:p w14:paraId="351F3681" w14:textId="77777777"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14:paraId="44DE4027" w14:textId="77777777" w:rsidR="003B2F27" w:rsidRPr="00AD29CE" w:rsidRDefault="003B2F27" w:rsidP="003F4FD0">
      <w:pPr>
        <w:widowControl w:val="0"/>
        <w:ind w:firstLine="709"/>
        <w:contextualSpacing/>
        <w:jc w:val="center"/>
        <w:rPr>
          <w:rFonts w:ascii="GHEA Grapalat" w:hAnsi="GHEA Grapalat"/>
          <w:b/>
        </w:rPr>
      </w:pPr>
    </w:p>
    <w:p w14:paraId="1D4FEB6A" w14:textId="77777777" w:rsidR="003B2F27" w:rsidRPr="00AD29CE" w:rsidRDefault="003B2F27" w:rsidP="003F4FD0">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1E0713C8" w14:textId="77777777" w:rsidR="003B2F27" w:rsidRPr="00AD29CE" w:rsidRDefault="003B2F27" w:rsidP="003F4FD0">
      <w:pPr>
        <w:widowControl w:val="0"/>
        <w:autoSpaceDE w:val="0"/>
        <w:autoSpaceDN w:val="0"/>
        <w:adjustRightInd w:val="0"/>
        <w:contextualSpacing/>
        <w:jc w:val="right"/>
        <w:rPr>
          <w:rFonts w:ascii="GHEA Grapalat" w:hAnsi="GHEA Grapalat" w:cs="TimesArmenianPSMT"/>
        </w:rPr>
      </w:pPr>
    </w:p>
    <w:p w14:paraId="108EA412" w14:textId="77777777" w:rsidR="003B2F27" w:rsidRDefault="003B2F27" w:rsidP="003F4FD0">
      <w:pPr>
        <w:contextualSpacing/>
        <w:rPr>
          <w:rFonts w:ascii="GHEA Grapalat" w:hAnsi="GHEA Grapalat"/>
        </w:rPr>
      </w:pPr>
      <w:r>
        <w:rPr>
          <w:rFonts w:ascii="GHEA Grapalat" w:hAnsi="GHEA Grapalat"/>
        </w:rPr>
        <w:br w:type="page"/>
      </w:r>
    </w:p>
    <w:p w14:paraId="4B38F3CC"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14:paraId="62EDA7DB"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24D7917" w14:textId="77777777" w:rsidR="003B2F27" w:rsidRPr="00AD29CE" w:rsidRDefault="003B2F27" w:rsidP="003B2F27">
      <w:pPr>
        <w:widowControl w:val="0"/>
        <w:spacing w:after="160" w:line="360" w:lineRule="auto"/>
        <w:jc w:val="center"/>
        <w:rPr>
          <w:rFonts w:ascii="GHEA Grapalat" w:hAnsi="GHEA Grapalat"/>
        </w:rPr>
      </w:pPr>
    </w:p>
    <w:p w14:paraId="012B3CDA" w14:textId="24984E0B" w:rsidR="003B2F27"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9"/>
        <w:t>*</w:t>
      </w:r>
    </w:p>
    <w:p w14:paraId="01F6BE76" w14:textId="4481B9D2" w:rsidR="001C2A98" w:rsidRDefault="001C2A98" w:rsidP="001C2A98">
      <w:pPr>
        <w:widowControl w:val="0"/>
        <w:spacing w:after="160" w:line="360" w:lineRule="auto"/>
        <w:jc w:val="right"/>
        <w:rPr>
          <w:rFonts w:ascii="GHEA Grapalat" w:hAnsi="GHEA Grapalat"/>
        </w:rPr>
      </w:pPr>
      <w:r w:rsidRPr="00AD29CE">
        <w:rPr>
          <w:rFonts w:ascii="GHEA Grapalat" w:hAnsi="GHEA Grapalat"/>
        </w:rPr>
        <w:t>драмов РА</w:t>
      </w:r>
    </w:p>
    <w:tbl>
      <w:tblPr>
        <w:tblW w:w="11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2224"/>
        <w:gridCol w:w="1178"/>
        <w:gridCol w:w="1355"/>
        <w:gridCol w:w="825"/>
        <w:gridCol w:w="1077"/>
        <w:gridCol w:w="1221"/>
        <w:gridCol w:w="17"/>
      </w:tblGrid>
      <w:tr w:rsidR="001C2A98" w:rsidRPr="00E40AC8" w14:paraId="083638F7" w14:textId="77777777" w:rsidTr="001720FF">
        <w:trPr>
          <w:trHeight w:val="422"/>
          <w:jc w:val="center"/>
        </w:trPr>
        <w:tc>
          <w:tcPr>
            <w:tcW w:w="11623" w:type="dxa"/>
            <w:gridSpan w:val="9"/>
          </w:tcPr>
          <w:p w14:paraId="1EA3AD25" w14:textId="77777777" w:rsidR="001C2A98" w:rsidRPr="00E40AC8" w:rsidRDefault="001C2A98" w:rsidP="00245FF8">
            <w:pPr>
              <w:widowControl w:val="0"/>
              <w:spacing w:after="120"/>
              <w:jc w:val="center"/>
              <w:rPr>
                <w:rFonts w:ascii="GHEA Grapalat" w:hAnsi="GHEA Grapalat"/>
                <w:sz w:val="20"/>
              </w:rPr>
            </w:pPr>
            <w:r w:rsidRPr="00E40AC8">
              <w:rPr>
                <w:rFonts w:ascii="GHEA Grapalat" w:hAnsi="GHEA Grapalat"/>
                <w:sz w:val="20"/>
              </w:rPr>
              <w:t>Услуги</w:t>
            </w:r>
          </w:p>
        </w:tc>
      </w:tr>
      <w:tr w:rsidR="001720FF" w:rsidRPr="00E40AC8" w14:paraId="683F5DF3" w14:textId="77777777" w:rsidTr="001720FF">
        <w:trPr>
          <w:gridAfter w:val="1"/>
          <w:wAfter w:w="17" w:type="dxa"/>
          <w:trHeight w:val="247"/>
          <w:jc w:val="center"/>
        </w:trPr>
        <w:tc>
          <w:tcPr>
            <w:tcW w:w="1880" w:type="dxa"/>
            <w:vMerge w:val="restart"/>
            <w:vAlign w:val="center"/>
          </w:tcPr>
          <w:p w14:paraId="23340B03" w14:textId="77777777" w:rsidR="001C2A98" w:rsidRPr="00E40AC8" w:rsidRDefault="001C2A98" w:rsidP="00245FF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vAlign w:val="center"/>
          </w:tcPr>
          <w:p w14:paraId="1E973D2C" w14:textId="77777777" w:rsidR="001C2A98" w:rsidRPr="00E40AC8" w:rsidRDefault="001C2A98" w:rsidP="00245FF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2224" w:type="dxa"/>
            <w:vMerge w:val="restart"/>
            <w:vAlign w:val="center"/>
          </w:tcPr>
          <w:p w14:paraId="2B12749D" w14:textId="77777777" w:rsidR="001C2A98" w:rsidRPr="00E40AC8" w:rsidRDefault="001C2A98" w:rsidP="00245FF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78" w:type="dxa"/>
            <w:vMerge w:val="restart"/>
            <w:vAlign w:val="center"/>
          </w:tcPr>
          <w:p w14:paraId="7E106447" w14:textId="77777777" w:rsidR="001C2A98" w:rsidRPr="00E40AC8" w:rsidRDefault="001C2A98" w:rsidP="00245FF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55" w:type="dxa"/>
            <w:vMerge w:val="restart"/>
            <w:vAlign w:val="center"/>
          </w:tcPr>
          <w:p w14:paraId="55E3EF4D" w14:textId="77777777" w:rsidR="001C2A98" w:rsidRPr="00E40AC8" w:rsidRDefault="001C2A98" w:rsidP="00245FF8">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25" w:type="dxa"/>
            <w:vMerge w:val="restart"/>
            <w:vAlign w:val="center"/>
          </w:tcPr>
          <w:p w14:paraId="24605263" w14:textId="77777777" w:rsidR="001C2A98" w:rsidRPr="00E40AC8" w:rsidRDefault="001C2A98" w:rsidP="00245FF8">
            <w:pPr>
              <w:widowControl w:val="0"/>
              <w:spacing w:after="120"/>
              <w:jc w:val="center"/>
              <w:rPr>
                <w:rFonts w:ascii="GHEA Grapalat" w:hAnsi="GHEA Grapalat"/>
                <w:sz w:val="20"/>
              </w:rPr>
            </w:pPr>
            <w:r w:rsidRPr="00E40AC8">
              <w:rPr>
                <w:rFonts w:ascii="GHEA Grapalat" w:hAnsi="GHEA Grapalat"/>
                <w:sz w:val="20"/>
              </w:rPr>
              <w:t>общий объем</w:t>
            </w:r>
          </w:p>
        </w:tc>
        <w:tc>
          <w:tcPr>
            <w:tcW w:w="2298" w:type="dxa"/>
            <w:gridSpan w:val="2"/>
            <w:vAlign w:val="center"/>
          </w:tcPr>
          <w:p w14:paraId="1E456BA5" w14:textId="77777777" w:rsidR="001C2A98" w:rsidRPr="00E40AC8" w:rsidRDefault="001C2A98" w:rsidP="00245FF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1720FF" w:rsidRPr="00E40AC8" w14:paraId="5D28142B" w14:textId="77777777" w:rsidTr="001720FF">
        <w:trPr>
          <w:gridAfter w:val="1"/>
          <w:wAfter w:w="17" w:type="dxa"/>
          <w:trHeight w:val="501"/>
          <w:jc w:val="center"/>
        </w:trPr>
        <w:tc>
          <w:tcPr>
            <w:tcW w:w="1880" w:type="dxa"/>
            <w:vMerge/>
            <w:vAlign w:val="center"/>
          </w:tcPr>
          <w:p w14:paraId="62041847" w14:textId="77777777" w:rsidR="001C2A98" w:rsidRPr="00E40AC8" w:rsidRDefault="001C2A98" w:rsidP="00245FF8">
            <w:pPr>
              <w:widowControl w:val="0"/>
              <w:spacing w:after="120"/>
              <w:jc w:val="center"/>
              <w:rPr>
                <w:rFonts w:ascii="GHEA Grapalat" w:hAnsi="GHEA Grapalat"/>
                <w:sz w:val="20"/>
              </w:rPr>
            </w:pPr>
          </w:p>
        </w:tc>
        <w:tc>
          <w:tcPr>
            <w:tcW w:w="1846" w:type="dxa"/>
            <w:vMerge/>
            <w:vAlign w:val="center"/>
          </w:tcPr>
          <w:p w14:paraId="5224564D" w14:textId="77777777" w:rsidR="001C2A98" w:rsidRPr="00E40AC8" w:rsidRDefault="001C2A98" w:rsidP="00245FF8">
            <w:pPr>
              <w:widowControl w:val="0"/>
              <w:spacing w:after="120"/>
              <w:jc w:val="center"/>
              <w:rPr>
                <w:rFonts w:ascii="GHEA Grapalat" w:hAnsi="GHEA Grapalat"/>
                <w:sz w:val="20"/>
              </w:rPr>
            </w:pPr>
          </w:p>
        </w:tc>
        <w:tc>
          <w:tcPr>
            <w:tcW w:w="2224" w:type="dxa"/>
            <w:vMerge/>
            <w:vAlign w:val="center"/>
          </w:tcPr>
          <w:p w14:paraId="570FA123" w14:textId="77777777" w:rsidR="001C2A98" w:rsidRPr="00E40AC8" w:rsidRDefault="001C2A98" w:rsidP="00245FF8">
            <w:pPr>
              <w:widowControl w:val="0"/>
              <w:spacing w:after="120"/>
              <w:jc w:val="center"/>
              <w:rPr>
                <w:rFonts w:ascii="GHEA Grapalat" w:hAnsi="GHEA Grapalat"/>
                <w:sz w:val="20"/>
              </w:rPr>
            </w:pPr>
          </w:p>
        </w:tc>
        <w:tc>
          <w:tcPr>
            <w:tcW w:w="1178" w:type="dxa"/>
            <w:vMerge/>
            <w:vAlign w:val="center"/>
          </w:tcPr>
          <w:p w14:paraId="0DA59B67" w14:textId="77777777" w:rsidR="001C2A98" w:rsidRPr="00E40AC8" w:rsidRDefault="001C2A98" w:rsidP="00245FF8">
            <w:pPr>
              <w:widowControl w:val="0"/>
              <w:spacing w:after="120"/>
              <w:jc w:val="center"/>
              <w:rPr>
                <w:rFonts w:ascii="GHEA Grapalat" w:hAnsi="GHEA Grapalat"/>
                <w:sz w:val="20"/>
              </w:rPr>
            </w:pPr>
          </w:p>
        </w:tc>
        <w:tc>
          <w:tcPr>
            <w:tcW w:w="1355" w:type="dxa"/>
            <w:vMerge/>
            <w:vAlign w:val="center"/>
          </w:tcPr>
          <w:p w14:paraId="2547702C" w14:textId="77777777" w:rsidR="001C2A98" w:rsidRPr="00E40AC8" w:rsidRDefault="001C2A98" w:rsidP="00245FF8">
            <w:pPr>
              <w:widowControl w:val="0"/>
              <w:spacing w:after="120"/>
              <w:jc w:val="center"/>
              <w:rPr>
                <w:rFonts w:ascii="GHEA Grapalat" w:hAnsi="GHEA Grapalat"/>
                <w:sz w:val="20"/>
              </w:rPr>
            </w:pPr>
          </w:p>
        </w:tc>
        <w:tc>
          <w:tcPr>
            <w:tcW w:w="825" w:type="dxa"/>
            <w:vMerge/>
            <w:vAlign w:val="center"/>
          </w:tcPr>
          <w:p w14:paraId="40A712D7" w14:textId="77777777" w:rsidR="001C2A98" w:rsidRPr="00E40AC8" w:rsidRDefault="001C2A98" w:rsidP="00245FF8">
            <w:pPr>
              <w:widowControl w:val="0"/>
              <w:spacing w:after="120"/>
              <w:jc w:val="center"/>
              <w:rPr>
                <w:rFonts w:ascii="GHEA Grapalat" w:hAnsi="GHEA Grapalat"/>
                <w:sz w:val="20"/>
              </w:rPr>
            </w:pPr>
          </w:p>
        </w:tc>
        <w:tc>
          <w:tcPr>
            <w:tcW w:w="1077" w:type="dxa"/>
            <w:vAlign w:val="center"/>
          </w:tcPr>
          <w:p w14:paraId="648A8730" w14:textId="77777777" w:rsidR="001C2A98" w:rsidRPr="00E40AC8" w:rsidRDefault="001C2A98" w:rsidP="00245FF8">
            <w:pPr>
              <w:widowControl w:val="0"/>
              <w:spacing w:after="120"/>
              <w:jc w:val="center"/>
              <w:rPr>
                <w:rFonts w:ascii="GHEA Grapalat" w:hAnsi="GHEA Grapalat"/>
                <w:sz w:val="20"/>
              </w:rPr>
            </w:pPr>
            <w:r w:rsidRPr="00E40AC8">
              <w:rPr>
                <w:rFonts w:ascii="GHEA Grapalat" w:hAnsi="GHEA Grapalat"/>
                <w:sz w:val="20"/>
              </w:rPr>
              <w:t>адрес</w:t>
            </w:r>
          </w:p>
        </w:tc>
        <w:tc>
          <w:tcPr>
            <w:tcW w:w="1221" w:type="dxa"/>
            <w:vAlign w:val="center"/>
          </w:tcPr>
          <w:p w14:paraId="31712869" w14:textId="77777777" w:rsidR="001C2A98" w:rsidRPr="00E40AC8" w:rsidRDefault="001C2A98" w:rsidP="00245FF8">
            <w:pPr>
              <w:widowControl w:val="0"/>
              <w:spacing w:after="120"/>
              <w:jc w:val="center"/>
              <w:rPr>
                <w:rFonts w:ascii="GHEA Grapalat" w:hAnsi="GHEA Grapalat"/>
                <w:sz w:val="20"/>
                <w:lang w:val="en-US"/>
              </w:rPr>
            </w:pPr>
            <w:r w:rsidRPr="00E40AC8">
              <w:rPr>
                <w:rFonts w:ascii="GHEA Grapalat" w:hAnsi="GHEA Grapalat"/>
                <w:sz w:val="20"/>
              </w:rPr>
              <w:t>срок</w:t>
            </w:r>
            <w:r>
              <w:rPr>
                <w:rStyle w:val="af6"/>
                <w:rFonts w:ascii="GHEA Grapalat" w:hAnsi="GHEA Grapalat"/>
                <w:sz w:val="20"/>
              </w:rPr>
              <w:footnoteReference w:customMarkFollows="1" w:id="10"/>
              <w:t>**</w:t>
            </w:r>
          </w:p>
        </w:tc>
      </w:tr>
      <w:tr w:rsidR="001720FF" w:rsidRPr="00E40AC8" w14:paraId="4E43395A" w14:textId="77777777" w:rsidTr="001720FF">
        <w:trPr>
          <w:gridAfter w:val="1"/>
          <w:wAfter w:w="17" w:type="dxa"/>
          <w:trHeight w:val="277"/>
          <w:jc w:val="center"/>
        </w:trPr>
        <w:tc>
          <w:tcPr>
            <w:tcW w:w="1880" w:type="dxa"/>
            <w:vAlign w:val="center"/>
          </w:tcPr>
          <w:p w14:paraId="659A8F29" w14:textId="4457DCE0" w:rsidR="001720FF" w:rsidRPr="00E40AC8" w:rsidRDefault="001720FF" w:rsidP="001720FF">
            <w:pPr>
              <w:widowControl w:val="0"/>
              <w:spacing w:after="120"/>
              <w:jc w:val="center"/>
              <w:rPr>
                <w:rFonts w:ascii="GHEA Grapalat" w:hAnsi="GHEA Grapalat"/>
                <w:sz w:val="20"/>
              </w:rPr>
            </w:pPr>
            <w:r w:rsidRPr="002A02BD">
              <w:rPr>
                <w:rFonts w:ascii="GHEA Grapalat" w:hAnsi="GHEA Grapalat"/>
                <w:sz w:val="18"/>
                <w:szCs w:val="18"/>
              </w:rPr>
              <w:t>1</w:t>
            </w:r>
          </w:p>
        </w:tc>
        <w:tc>
          <w:tcPr>
            <w:tcW w:w="1846" w:type="dxa"/>
            <w:vAlign w:val="center"/>
          </w:tcPr>
          <w:p w14:paraId="7572F40E" w14:textId="79C165AC" w:rsidR="001720FF" w:rsidRPr="00E40AC8" w:rsidRDefault="001720FF" w:rsidP="001720FF">
            <w:pPr>
              <w:widowControl w:val="0"/>
              <w:spacing w:after="120"/>
              <w:jc w:val="center"/>
              <w:rPr>
                <w:rFonts w:ascii="GHEA Grapalat" w:hAnsi="GHEA Grapalat"/>
                <w:sz w:val="20"/>
              </w:rPr>
            </w:pPr>
            <w:r w:rsidRPr="002A02BD">
              <w:rPr>
                <w:rFonts w:ascii="GHEA Grapalat" w:hAnsi="GHEA Grapalat" w:cs="Arial"/>
                <w:color w:val="2C2D2E"/>
                <w:sz w:val="18"/>
                <w:szCs w:val="18"/>
              </w:rPr>
              <w:t>98300000</w:t>
            </w:r>
          </w:p>
        </w:tc>
        <w:tc>
          <w:tcPr>
            <w:tcW w:w="2224" w:type="dxa"/>
          </w:tcPr>
          <w:p w14:paraId="096EE7F0" w14:textId="77777777" w:rsidR="001720FF" w:rsidRPr="001720FF" w:rsidRDefault="001720FF" w:rsidP="001720FF">
            <w:pPr>
              <w:jc w:val="center"/>
              <w:rPr>
                <w:rFonts w:cs="GHEA Grapalat"/>
                <w:bCs/>
                <w:sz w:val="18"/>
                <w:szCs w:val="18"/>
              </w:rPr>
            </w:pPr>
            <w:r w:rsidRPr="001720FF">
              <w:rPr>
                <w:rFonts w:cs="GHEA Grapalat"/>
                <w:bCs/>
                <w:sz w:val="18"/>
                <w:szCs w:val="18"/>
              </w:rPr>
              <w:t>Замена фильтрующей массы фильтров на ватину.</w:t>
            </w:r>
          </w:p>
          <w:p w14:paraId="7EC493DD" w14:textId="77777777" w:rsidR="001720FF" w:rsidRPr="001720FF" w:rsidRDefault="001720FF" w:rsidP="001720FF">
            <w:pPr>
              <w:jc w:val="center"/>
              <w:rPr>
                <w:rFonts w:cs="GHEA Grapalat"/>
                <w:bCs/>
                <w:sz w:val="18"/>
                <w:szCs w:val="18"/>
              </w:rPr>
            </w:pPr>
            <w:r w:rsidRPr="001720FF">
              <w:rPr>
                <w:rFonts w:cs="GHEA Grapalat"/>
                <w:bCs/>
                <w:sz w:val="18"/>
                <w:szCs w:val="18"/>
              </w:rPr>
              <w:t>Фильтры, подлежащие замене:</w:t>
            </w:r>
          </w:p>
          <w:p w14:paraId="56696F88" w14:textId="77777777" w:rsidR="001720FF" w:rsidRPr="001720FF" w:rsidRDefault="001720FF" w:rsidP="001720FF">
            <w:pPr>
              <w:jc w:val="center"/>
              <w:rPr>
                <w:rFonts w:cs="GHEA Grapalat"/>
                <w:bCs/>
                <w:sz w:val="18"/>
                <w:szCs w:val="18"/>
              </w:rPr>
            </w:pPr>
            <w:r w:rsidRPr="001720FF">
              <w:rPr>
                <w:rFonts w:cs="GHEA Grapalat"/>
                <w:bCs/>
                <w:sz w:val="18"/>
                <w:szCs w:val="18"/>
              </w:rPr>
              <w:t>•  модель VS 30 B. FLT G4,  5 пара</w:t>
            </w:r>
          </w:p>
          <w:p w14:paraId="25E8A420" w14:textId="77777777" w:rsidR="001720FF" w:rsidRPr="001720FF" w:rsidRDefault="001720FF" w:rsidP="001720FF">
            <w:pPr>
              <w:jc w:val="center"/>
              <w:rPr>
                <w:rFonts w:cs="GHEA Grapalat"/>
                <w:bCs/>
                <w:sz w:val="18"/>
                <w:szCs w:val="18"/>
              </w:rPr>
            </w:pPr>
            <w:r w:rsidRPr="001720FF">
              <w:rPr>
                <w:rFonts w:cs="GHEA Grapalat"/>
                <w:bCs/>
                <w:sz w:val="18"/>
                <w:szCs w:val="18"/>
              </w:rPr>
              <w:t>•  модель VS 30 B. FLT F9,  5 пара</w:t>
            </w:r>
          </w:p>
          <w:p w14:paraId="68ED32CB" w14:textId="77777777" w:rsidR="001720FF" w:rsidRPr="001720FF" w:rsidRDefault="001720FF" w:rsidP="001720FF">
            <w:pPr>
              <w:jc w:val="center"/>
              <w:rPr>
                <w:rFonts w:cs="GHEA Grapalat"/>
                <w:bCs/>
                <w:sz w:val="18"/>
                <w:szCs w:val="18"/>
              </w:rPr>
            </w:pPr>
            <w:r w:rsidRPr="001720FF">
              <w:rPr>
                <w:rFonts w:cs="GHEA Grapalat"/>
                <w:bCs/>
                <w:sz w:val="18"/>
                <w:szCs w:val="18"/>
              </w:rPr>
              <w:t>•  модель VS 21 P. FLT G4,  4 пара</w:t>
            </w:r>
          </w:p>
          <w:p w14:paraId="5609A6F5" w14:textId="6EC28769" w:rsidR="001720FF" w:rsidRPr="001720FF" w:rsidRDefault="001720FF" w:rsidP="001720FF">
            <w:pPr>
              <w:widowControl w:val="0"/>
              <w:spacing w:after="120"/>
              <w:jc w:val="center"/>
              <w:rPr>
                <w:rFonts w:ascii="GHEA Grapalat" w:hAnsi="GHEA Grapalat"/>
                <w:sz w:val="18"/>
                <w:szCs w:val="18"/>
              </w:rPr>
            </w:pPr>
            <w:r w:rsidRPr="001720FF">
              <w:rPr>
                <w:rFonts w:cs="GHEA Grapalat"/>
                <w:bCs/>
                <w:sz w:val="18"/>
                <w:szCs w:val="18"/>
              </w:rPr>
              <w:t>•  модель VS 21 B. FLT F9,  4 пара</w:t>
            </w:r>
          </w:p>
        </w:tc>
        <w:tc>
          <w:tcPr>
            <w:tcW w:w="1178" w:type="dxa"/>
            <w:vAlign w:val="center"/>
          </w:tcPr>
          <w:p w14:paraId="4B56F82B" w14:textId="54642C51" w:rsidR="001720FF" w:rsidRPr="00E40AC8" w:rsidRDefault="001720FF" w:rsidP="001720FF">
            <w:pPr>
              <w:widowControl w:val="0"/>
              <w:spacing w:after="120"/>
              <w:jc w:val="center"/>
              <w:rPr>
                <w:rFonts w:ascii="GHEA Grapalat" w:hAnsi="GHEA Grapalat"/>
                <w:sz w:val="20"/>
              </w:rPr>
            </w:pPr>
            <w:r w:rsidRPr="007E000A">
              <w:rPr>
                <w:rFonts w:cs="GHEA Grapalat"/>
                <w:bCs/>
                <w:sz w:val="22"/>
              </w:rPr>
              <w:t>драм</w:t>
            </w:r>
          </w:p>
        </w:tc>
        <w:tc>
          <w:tcPr>
            <w:tcW w:w="1355" w:type="dxa"/>
            <w:vAlign w:val="center"/>
          </w:tcPr>
          <w:p w14:paraId="627B6A6D" w14:textId="7660B465" w:rsidR="001720FF" w:rsidRPr="00E40AC8" w:rsidRDefault="001720FF" w:rsidP="001720FF">
            <w:pPr>
              <w:widowControl w:val="0"/>
              <w:spacing w:after="120"/>
              <w:jc w:val="center"/>
              <w:rPr>
                <w:rFonts w:ascii="GHEA Grapalat" w:hAnsi="GHEA Grapalat"/>
                <w:sz w:val="20"/>
              </w:rPr>
            </w:pPr>
          </w:p>
        </w:tc>
        <w:tc>
          <w:tcPr>
            <w:tcW w:w="825" w:type="dxa"/>
            <w:vAlign w:val="center"/>
          </w:tcPr>
          <w:p w14:paraId="33AECB83" w14:textId="76F5902F" w:rsidR="001720FF" w:rsidRPr="00E40AC8" w:rsidRDefault="001720FF" w:rsidP="001720FF">
            <w:pPr>
              <w:widowControl w:val="0"/>
              <w:spacing w:after="120"/>
              <w:jc w:val="center"/>
              <w:rPr>
                <w:rFonts w:ascii="GHEA Grapalat" w:hAnsi="GHEA Grapalat"/>
                <w:sz w:val="20"/>
              </w:rPr>
            </w:pPr>
            <w:r>
              <w:rPr>
                <w:rFonts w:cs="GHEA Grapalat"/>
                <w:bCs/>
                <w:sz w:val="22"/>
                <w:lang w:val="hy-AM"/>
              </w:rPr>
              <w:t>1</w:t>
            </w:r>
          </w:p>
        </w:tc>
        <w:tc>
          <w:tcPr>
            <w:tcW w:w="1077" w:type="dxa"/>
            <w:vAlign w:val="center"/>
          </w:tcPr>
          <w:p w14:paraId="53C23A5A" w14:textId="4C80EFBC" w:rsidR="001720FF" w:rsidRPr="001720FF" w:rsidRDefault="001720FF" w:rsidP="001720FF">
            <w:pPr>
              <w:widowControl w:val="0"/>
              <w:spacing w:after="120"/>
              <w:jc w:val="center"/>
              <w:rPr>
                <w:rFonts w:ascii="GHEA Grapalat" w:hAnsi="GHEA Grapalat"/>
                <w:sz w:val="18"/>
                <w:szCs w:val="18"/>
              </w:rPr>
            </w:pPr>
            <w:r w:rsidRPr="001720FF">
              <w:rPr>
                <w:rFonts w:cs="GHEA Grapalat"/>
                <w:bCs/>
                <w:iCs/>
                <w:sz w:val="18"/>
                <w:szCs w:val="18"/>
              </w:rPr>
              <w:t xml:space="preserve">г. Ереван, Д. </w:t>
            </w:r>
            <w:proofErr w:type="spellStart"/>
            <w:r w:rsidRPr="001720FF">
              <w:rPr>
                <w:rFonts w:cs="GHEA Grapalat"/>
                <w:bCs/>
                <w:iCs/>
                <w:sz w:val="18"/>
                <w:szCs w:val="18"/>
              </w:rPr>
              <w:t>Маляна</w:t>
            </w:r>
            <w:proofErr w:type="spellEnd"/>
            <w:r w:rsidRPr="001720FF">
              <w:rPr>
                <w:rFonts w:cs="GHEA Grapalat"/>
                <w:bCs/>
                <w:iCs/>
                <w:sz w:val="18"/>
                <w:szCs w:val="18"/>
              </w:rPr>
              <w:t xml:space="preserve"> 37</w:t>
            </w:r>
          </w:p>
        </w:tc>
        <w:tc>
          <w:tcPr>
            <w:tcW w:w="1221" w:type="dxa"/>
            <w:vAlign w:val="center"/>
          </w:tcPr>
          <w:p w14:paraId="5D457FC3" w14:textId="0979E714" w:rsidR="001720FF" w:rsidRPr="001720FF" w:rsidRDefault="001720FF" w:rsidP="001720FF">
            <w:pPr>
              <w:widowControl w:val="0"/>
              <w:spacing w:after="120"/>
              <w:jc w:val="center"/>
              <w:rPr>
                <w:rFonts w:ascii="GHEA Grapalat" w:hAnsi="GHEA Grapalat"/>
                <w:sz w:val="18"/>
                <w:szCs w:val="18"/>
              </w:rPr>
            </w:pPr>
            <w:r w:rsidRPr="001720FF">
              <w:rPr>
                <w:rFonts w:cs="GHEA Grapalat"/>
                <w:bCs/>
                <w:sz w:val="18"/>
                <w:szCs w:val="18"/>
              </w:rPr>
              <w:t>30 календарных дней</w:t>
            </w:r>
          </w:p>
        </w:tc>
      </w:tr>
    </w:tbl>
    <w:p w14:paraId="72CA3456" w14:textId="77777777" w:rsidR="00092AFE" w:rsidRDefault="00092AFE" w:rsidP="003B2F27">
      <w:pPr>
        <w:widowControl w:val="0"/>
        <w:spacing w:after="160" w:line="360" w:lineRule="auto"/>
        <w:jc w:val="center"/>
        <w:rPr>
          <w:rFonts w:ascii="GHEA Grapalat" w:hAnsi="GHEA Grapalat"/>
        </w:rPr>
      </w:pPr>
    </w:p>
    <w:p w14:paraId="7BE0716D" w14:textId="77777777" w:rsidR="007D73E1" w:rsidRPr="00E40AC8" w:rsidRDefault="007D73E1"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3E493E9D" w14:textId="77777777" w:rsidTr="005B7138">
        <w:trPr>
          <w:jc w:val="center"/>
        </w:trPr>
        <w:tc>
          <w:tcPr>
            <w:tcW w:w="4536" w:type="dxa"/>
          </w:tcPr>
          <w:p w14:paraId="6C6C6712"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15BAFCC7"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14:paraId="41800CAC"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68730D08"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20C7D0FD"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2CA92EA9"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716FDE6F"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14:paraId="6BB54EBE"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59ACA22"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1AF3D2B9" w14:textId="77777777"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14:paraId="16E7B3D7" w14:textId="77777777" w:rsidR="0011447A" w:rsidRPr="009F3DC7" w:rsidRDefault="0011447A" w:rsidP="0011447A">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 xml:space="preserve">Приложение № </w:t>
      </w:r>
      <w:r>
        <w:rPr>
          <w:rFonts w:ascii="GHEA Grapalat" w:hAnsi="GHEA Grapalat"/>
          <w:i/>
        </w:rPr>
        <w:t>2</w:t>
      </w:r>
    </w:p>
    <w:p w14:paraId="51EAEE29" w14:textId="77777777" w:rsidR="0011447A" w:rsidRPr="009F3DC7" w:rsidRDefault="0011447A" w:rsidP="0011447A">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3CBF776E" w14:textId="77777777" w:rsidR="0011447A" w:rsidRPr="009F3DC7" w:rsidRDefault="0011447A" w:rsidP="0011447A">
      <w:pPr>
        <w:widowControl w:val="0"/>
        <w:tabs>
          <w:tab w:val="left" w:pos="9540"/>
        </w:tabs>
        <w:spacing w:after="160" w:line="360" w:lineRule="auto"/>
        <w:ind w:firstLine="567"/>
        <w:jc w:val="center"/>
        <w:rPr>
          <w:rFonts w:ascii="GHEA Grapalat" w:hAnsi="GHEA Grapalat"/>
        </w:rPr>
      </w:pPr>
    </w:p>
    <w:p w14:paraId="18559D51" w14:textId="77777777" w:rsidR="0011447A" w:rsidRPr="00685FDC" w:rsidRDefault="0011447A" w:rsidP="0011447A">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1"/>
        <w:t>*</w:t>
      </w:r>
    </w:p>
    <w:p w14:paraId="687460B6" w14:textId="77777777" w:rsidR="001C2A98" w:rsidRPr="00AD29CE" w:rsidRDefault="001C2A98" w:rsidP="001C2A98">
      <w:pPr>
        <w:widowControl w:val="0"/>
        <w:spacing w:after="160" w:line="360" w:lineRule="auto"/>
        <w:jc w:val="right"/>
        <w:rPr>
          <w:rFonts w:ascii="GHEA Grapalat" w:hAnsi="GHEA Grapalat"/>
        </w:rPr>
      </w:pPr>
      <w:r w:rsidRPr="00AD29CE">
        <w:rPr>
          <w:rFonts w:ascii="GHEA Grapalat" w:hAnsi="GHEA Grapalat"/>
        </w:rPr>
        <w:t>драмов РА</w:t>
      </w:r>
    </w:p>
    <w:tbl>
      <w:tblPr>
        <w:tblW w:w="109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1683"/>
        <w:gridCol w:w="369"/>
        <w:gridCol w:w="266"/>
        <w:gridCol w:w="226"/>
        <w:gridCol w:w="360"/>
        <w:gridCol w:w="174"/>
        <w:gridCol w:w="366"/>
        <w:gridCol w:w="450"/>
        <w:gridCol w:w="566"/>
        <w:gridCol w:w="433"/>
        <w:gridCol w:w="450"/>
        <w:gridCol w:w="425"/>
        <w:gridCol w:w="676"/>
        <w:gridCol w:w="643"/>
        <w:gridCol w:w="334"/>
        <w:gridCol w:w="468"/>
        <w:gridCol w:w="854"/>
      </w:tblGrid>
      <w:tr w:rsidR="001C2A98" w:rsidRPr="00F412AC" w14:paraId="7E55D7D7" w14:textId="77777777" w:rsidTr="006460BE">
        <w:trPr>
          <w:trHeight w:val="363"/>
          <w:jc w:val="center"/>
        </w:trPr>
        <w:tc>
          <w:tcPr>
            <w:tcW w:w="10961" w:type="dxa"/>
            <w:gridSpan w:val="19"/>
          </w:tcPr>
          <w:p w14:paraId="53AF1217" w14:textId="77777777" w:rsidR="001C2A98" w:rsidRPr="00F412AC" w:rsidRDefault="001C2A98" w:rsidP="00245FF8">
            <w:pPr>
              <w:widowControl w:val="0"/>
              <w:spacing w:after="120"/>
              <w:jc w:val="center"/>
              <w:rPr>
                <w:rFonts w:ascii="GHEA Grapalat" w:hAnsi="GHEA Grapalat"/>
                <w:sz w:val="16"/>
              </w:rPr>
            </w:pPr>
            <w:r w:rsidRPr="00F412AC">
              <w:rPr>
                <w:rFonts w:ascii="GHEA Grapalat" w:hAnsi="GHEA Grapalat"/>
                <w:sz w:val="16"/>
              </w:rPr>
              <w:t>Услуги</w:t>
            </w:r>
          </w:p>
        </w:tc>
      </w:tr>
      <w:tr w:rsidR="001C2A98" w:rsidRPr="00F412AC" w14:paraId="5CE5B93C" w14:textId="77777777" w:rsidTr="006460BE">
        <w:trPr>
          <w:trHeight w:val="1781"/>
          <w:jc w:val="center"/>
        </w:trPr>
        <w:tc>
          <w:tcPr>
            <w:tcW w:w="1006" w:type="dxa"/>
            <w:vAlign w:val="center"/>
          </w:tcPr>
          <w:p w14:paraId="3E464AFE" w14:textId="77777777" w:rsidR="001C2A98" w:rsidRPr="00F412AC" w:rsidRDefault="001C2A98" w:rsidP="00245FF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14:paraId="29B7BDBA" w14:textId="77777777" w:rsidR="001C2A98" w:rsidRPr="00F412AC" w:rsidRDefault="001C2A98" w:rsidP="00245FF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1683" w:type="dxa"/>
            <w:vAlign w:val="center"/>
          </w:tcPr>
          <w:p w14:paraId="08F65F0B" w14:textId="77777777" w:rsidR="001C2A98" w:rsidRPr="00F412AC" w:rsidRDefault="001C2A98" w:rsidP="00245FF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7060" w:type="dxa"/>
            <w:gridSpan w:val="16"/>
            <w:vAlign w:val="center"/>
          </w:tcPr>
          <w:p w14:paraId="6EA8CDA2" w14:textId="77777777" w:rsidR="001C2A98" w:rsidRPr="00CA2754" w:rsidRDefault="001C2A98" w:rsidP="00245FF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r>
              <w:rPr>
                <w:rStyle w:val="af6"/>
                <w:rFonts w:ascii="GHEA Grapalat" w:hAnsi="GHEA Grapalat"/>
                <w:sz w:val="16"/>
              </w:rPr>
              <w:footnoteReference w:customMarkFollows="1" w:id="12"/>
              <w:t>**</w:t>
            </w:r>
          </w:p>
        </w:tc>
      </w:tr>
      <w:tr w:rsidR="001C2A98" w:rsidRPr="00F412AC" w14:paraId="0D435CA2" w14:textId="77777777" w:rsidTr="006460BE">
        <w:trPr>
          <w:cantSplit/>
          <w:trHeight w:val="1134"/>
          <w:jc w:val="center"/>
        </w:trPr>
        <w:tc>
          <w:tcPr>
            <w:tcW w:w="1006" w:type="dxa"/>
          </w:tcPr>
          <w:p w14:paraId="74001686" w14:textId="77777777" w:rsidR="001C2A98" w:rsidRPr="00F412AC" w:rsidRDefault="001C2A98" w:rsidP="00245FF8">
            <w:pPr>
              <w:widowControl w:val="0"/>
              <w:spacing w:after="120"/>
              <w:jc w:val="center"/>
              <w:rPr>
                <w:rFonts w:ascii="GHEA Grapalat" w:hAnsi="GHEA Grapalat"/>
                <w:sz w:val="16"/>
              </w:rPr>
            </w:pPr>
          </w:p>
        </w:tc>
        <w:tc>
          <w:tcPr>
            <w:tcW w:w="1212" w:type="dxa"/>
          </w:tcPr>
          <w:p w14:paraId="426D09D1" w14:textId="77777777" w:rsidR="001C2A98" w:rsidRPr="00F412AC" w:rsidRDefault="001C2A98" w:rsidP="00245FF8">
            <w:pPr>
              <w:widowControl w:val="0"/>
              <w:spacing w:after="120"/>
              <w:jc w:val="center"/>
              <w:rPr>
                <w:rFonts w:ascii="GHEA Grapalat" w:hAnsi="GHEA Grapalat"/>
                <w:sz w:val="16"/>
              </w:rPr>
            </w:pPr>
          </w:p>
        </w:tc>
        <w:tc>
          <w:tcPr>
            <w:tcW w:w="1683" w:type="dxa"/>
          </w:tcPr>
          <w:p w14:paraId="6C1E6992" w14:textId="77777777" w:rsidR="001C2A98" w:rsidRPr="00F412AC" w:rsidRDefault="001C2A98" w:rsidP="00245FF8">
            <w:pPr>
              <w:widowControl w:val="0"/>
              <w:spacing w:after="120"/>
              <w:jc w:val="center"/>
              <w:rPr>
                <w:rFonts w:ascii="GHEA Grapalat" w:hAnsi="GHEA Grapalat"/>
                <w:sz w:val="16"/>
              </w:rPr>
            </w:pPr>
          </w:p>
        </w:tc>
        <w:tc>
          <w:tcPr>
            <w:tcW w:w="369" w:type="dxa"/>
            <w:textDirection w:val="btLr"/>
            <w:vAlign w:val="center"/>
          </w:tcPr>
          <w:p w14:paraId="65C4ED4A" w14:textId="77777777" w:rsidR="001C2A98" w:rsidRPr="00F412AC" w:rsidRDefault="001C2A98" w:rsidP="00245FF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492" w:type="dxa"/>
            <w:gridSpan w:val="2"/>
            <w:textDirection w:val="btLr"/>
            <w:vAlign w:val="center"/>
          </w:tcPr>
          <w:p w14:paraId="4ED01569" w14:textId="77777777" w:rsidR="001C2A98" w:rsidRPr="00F412AC" w:rsidRDefault="001C2A98" w:rsidP="00245FF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360" w:type="dxa"/>
            <w:textDirection w:val="btLr"/>
            <w:vAlign w:val="center"/>
          </w:tcPr>
          <w:p w14:paraId="1FD23BB5" w14:textId="77777777" w:rsidR="001C2A98" w:rsidRPr="00F412AC" w:rsidRDefault="001C2A98" w:rsidP="00245FF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540" w:type="dxa"/>
            <w:gridSpan w:val="2"/>
            <w:textDirection w:val="btLr"/>
            <w:vAlign w:val="center"/>
          </w:tcPr>
          <w:p w14:paraId="5F494B12" w14:textId="77777777" w:rsidR="001C2A98" w:rsidRPr="00F412AC" w:rsidRDefault="001C2A98" w:rsidP="00245FF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450" w:type="dxa"/>
            <w:textDirection w:val="btLr"/>
            <w:vAlign w:val="center"/>
          </w:tcPr>
          <w:p w14:paraId="19D1D3D9" w14:textId="77777777" w:rsidR="001C2A98" w:rsidRPr="00F412AC" w:rsidRDefault="001C2A98" w:rsidP="00245FF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textDirection w:val="btLr"/>
            <w:vAlign w:val="center"/>
          </w:tcPr>
          <w:p w14:paraId="21B8EB4C" w14:textId="77777777" w:rsidR="001C2A98" w:rsidRPr="00F412AC" w:rsidRDefault="001C2A98" w:rsidP="00245FF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433" w:type="dxa"/>
            <w:textDirection w:val="btLr"/>
            <w:vAlign w:val="center"/>
          </w:tcPr>
          <w:p w14:paraId="4E2796AE" w14:textId="77777777" w:rsidR="001C2A98" w:rsidRPr="00F412AC" w:rsidRDefault="001C2A98" w:rsidP="00245FF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450" w:type="dxa"/>
            <w:textDirection w:val="btLr"/>
            <w:vAlign w:val="center"/>
          </w:tcPr>
          <w:p w14:paraId="5FCC6368" w14:textId="77777777" w:rsidR="001C2A98" w:rsidRPr="00F412AC" w:rsidRDefault="001C2A98" w:rsidP="00245FF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425" w:type="dxa"/>
            <w:textDirection w:val="btLr"/>
            <w:vAlign w:val="center"/>
          </w:tcPr>
          <w:p w14:paraId="3F0E7096" w14:textId="77777777" w:rsidR="001C2A98" w:rsidRPr="00F412AC" w:rsidRDefault="001C2A98" w:rsidP="00245FF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textDirection w:val="btLr"/>
            <w:vAlign w:val="center"/>
          </w:tcPr>
          <w:p w14:paraId="2802023C" w14:textId="77777777" w:rsidR="001C2A98" w:rsidRPr="00F412AC" w:rsidRDefault="001C2A98" w:rsidP="00245FF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textDirection w:val="btLr"/>
            <w:vAlign w:val="center"/>
          </w:tcPr>
          <w:p w14:paraId="701C862B" w14:textId="77777777" w:rsidR="001C2A98" w:rsidRPr="00F412AC" w:rsidRDefault="001C2A98" w:rsidP="00245FF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802" w:type="dxa"/>
            <w:gridSpan w:val="2"/>
            <w:textDirection w:val="btLr"/>
            <w:vAlign w:val="center"/>
          </w:tcPr>
          <w:p w14:paraId="11541FAD" w14:textId="77777777" w:rsidR="001C2A98" w:rsidRPr="00F412AC" w:rsidRDefault="001C2A98" w:rsidP="00245FF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854" w:type="dxa"/>
            <w:textDirection w:val="btLr"/>
            <w:vAlign w:val="center"/>
          </w:tcPr>
          <w:p w14:paraId="634FF3A8" w14:textId="77777777" w:rsidR="001C2A98" w:rsidRPr="00CA2754" w:rsidRDefault="001C2A98" w:rsidP="00B377EE">
            <w:pPr>
              <w:widowControl w:val="0"/>
              <w:spacing w:after="120"/>
              <w:ind w:left="113" w:right="-1"/>
              <w:jc w:val="center"/>
              <w:rPr>
                <w:rFonts w:ascii="GHEA Grapalat" w:hAnsi="GHEA Grapalat"/>
                <w:sz w:val="16"/>
                <w:lang w:val="en-US"/>
              </w:rPr>
            </w:pPr>
            <w:r w:rsidRPr="00F412AC">
              <w:rPr>
                <w:rFonts w:ascii="GHEA Grapalat" w:hAnsi="GHEA Grapalat"/>
                <w:sz w:val="16"/>
              </w:rPr>
              <w:t>Всего</w:t>
            </w:r>
          </w:p>
        </w:tc>
      </w:tr>
      <w:tr w:rsidR="00B377EE" w:rsidRPr="00F412AC" w14:paraId="0556B069" w14:textId="77777777" w:rsidTr="006460BE">
        <w:trPr>
          <w:trHeight w:val="363"/>
          <w:jc w:val="center"/>
        </w:trPr>
        <w:tc>
          <w:tcPr>
            <w:tcW w:w="1006" w:type="dxa"/>
            <w:vAlign w:val="center"/>
          </w:tcPr>
          <w:p w14:paraId="6C457C34" w14:textId="58E2D683" w:rsidR="00B377EE" w:rsidRPr="00F412AC" w:rsidRDefault="00B377EE" w:rsidP="00B377EE">
            <w:pPr>
              <w:widowControl w:val="0"/>
              <w:spacing w:after="120"/>
              <w:jc w:val="center"/>
              <w:rPr>
                <w:rFonts w:ascii="GHEA Grapalat" w:hAnsi="GHEA Grapalat"/>
                <w:sz w:val="16"/>
              </w:rPr>
            </w:pPr>
            <w:r w:rsidRPr="002A02BD">
              <w:rPr>
                <w:rFonts w:ascii="GHEA Grapalat" w:hAnsi="GHEA Grapalat"/>
                <w:sz w:val="18"/>
                <w:szCs w:val="18"/>
              </w:rPr>
              <w:t>1</w:t>
            </w:r>
          </w:p>
        </w:tc>
        <w:tc>
          <w:tcPr>
            <w:tcW w:w="1212" w:type="dxa"/>
            <w:vAlign w:val="center"/>
          </w:tcPr>
          <w:p w14:paraId="40BAD06D" w14:textId="114C52AF" w:rsidR="00B377EE" w:rsidRPr="00F412AC" w:rsidRDefault="00B377EE" w:rsidP="00B377EE">
            <w:pPr>
              <w:widowControl w:val="0"/>
              <w:spacing w:after="120"/>
              <w:jc w:val="center"/>
              <w:rPr>
                <w:rFonts w:ascii="GHEA Grapalat" w:hAnsi="GHEA Grapalat"/>
                <w:sz w:val="16"/>
              </w:rPr>
            </w:pPr>
            <w:r w:rsidRPr="002A02BD">
              <w:rPr>
                <w:rFonts w:ascii="GHEA Grapalat" w:hAnsi="GHEA Grapalat" w:cs="Arial"/>
                <w:color w:val="2C2D2E"/>
                <w:sz w:val="18"/>
                <w:szCs w:val="18"/>
              </w:rPr>
              <w:t>98300000</w:t>
            </w:r>
          </w:p>
        </w:tc>
        <w:tc>
          <w:tcPr>
            <w:tcW w:w="1683" w:type="dxa"/>
          </w:tcPr>
          <w:p w14:paraId="59DAB10D" w14:textId="063695B9" w:rsidR="00B377EE" w:rsidRPr="00F412AC" w:rsidRDefault="00B377EE" w:rsidP="00B377EE">
            <w:pPr>
              <w:widowControl w:val="0"/>
              <w:spacing w:after="120"/>
              <w:jc w:val="center"/>
              <w:rPr>
                <w:rFonts w:ascii="GHEA Grapalat" w:hAnsi="GHEA Grapalat"/>
                <w:sz w:val="16"/>
              </w:rPr>
            </w:pPr>
            <w:r w:rsidRPr="007E000A">
              <w:rPr>
                <w:rFonts w:cs="GHEA Grapalat"/>
                <w:bCs/>
                <w:sz w:val="22"/>
                <w:lang w:val="hy-AM"/>
              </w:rPr>
              <w:t>Замена фильтрационной массы фильтров системы вентиляции (G4, F9) на ватину</w:t>
            </w:r>
          </w:p>
        </w:tc>
        <w:tc>
          <w:tcPr>
            <w:tcW w:w="369" w:type="dxa"/>
            <w:vAlign w:val="center"/>
          </w:tcPr>
          <w:p w14:paraId="35C71631" w14:textId="1A65A182" w:rsidR="00B377EE" w:rsidRPr="00F412AC" w:rsidRDefault="00B377EE" w:rsidP="00B377EE">
            <w:pPr>
              <w:widowControl w:val="0"/>
              <w:spacing w:after="120"/>
              <w:jc w:val="center"/>
              <w:rPr>
                <w:rFonts w:ascii="GHEA Grapalat" w:hAnsi="GHEA Grapalat"/>
                <w:sz w:val="16"/>
              </w:rPr>
            </w:pPr>
          </w:p>
        </w:tc>
        <w:tc>
          <w:tcPr>
            <w:tcW w:w="492" w:type="dxa"/>
            <w:gridSpan w:val="2"/>
            <w:vAlign w:val="center"/>
          </w:tcPr>
          <w:p w14:paraId="31AB20CE" w14:textId="1A39119E" w:rsidR="00B377EE" w:rsidRPr="00F412AC" w:rsidRDefault="00B377EE" w:rsidP="00B377EE">
            <w:pPr>
              <w:widowControl w:val="0"/>
              <w:spacing w:after="120"/>
              <w:jc w:val="center"/>
              <w:rPr>
                <w:rFonts w:ascii="GHEA Grapalat" w:hAnsi="GHEA Grapalat"/>
                <w:sz w:val="16"/>
              </w:rPr>
            </w:pPr>
          </w:p>
        </w:tc>
        <w:tc>
          <w:tcPr>
            <w:tcW w:w="360" w:type="dxa"/>
            <w:vAlign w:val="center"/>
          </w:tcPr>
          <w:p w14:paraId="0D1651DC" w14:textId="0E4578D4" w:rsidR="00B377EE" w:rsidRPr="00F412AC" w:rsidRDefault="00B377EE" w:rsidP="00B377EE">
            <w:pPr>
              <w:widowControl w:val="0"/>
              <w:spacing w:after="120"/>
              <w:jc w:val="center"/>
              <w:rPr>
                <w:rFonts w:ascii="GHEA Grapalat" w:hAnsi="GHEA Grapalat" w:cs="Arial"/>
                <w:sz w:val="16"/>
              </w:rPr>
            </w:pPr>
          </w:p>
        </w:tc>
        <w:tc>
          <w:tcPr>
            <w:tcW w:w="540" w:type="dxa"/>
            <w:gridSpan w:val="2"/>
            <w:vAlign w:val="center"/>
          </w:tcPr>
          <w:p w14:paraId="2C4F224A" w14:textId="1E3C66EE" w:rsidR="00B377EE" w:rsidRPr="00F412AC" w:rsidRDefault="00B377EE" w:rsidP="00B377EE">
            <w:pPr>
              <w:widowControl w:val="0"/>
              <w:spacing w:after="120"/>
              <w:jc w:val="center"/>
              <w:rPr>
                <w:rFonts w:ascii="GHEA Grapalat" w:hAnsi="GHEA Grapalat" w:cs="Arial"/>
                <w:sz w:val="16"/>
              </w:rPr>
            </w:pPr>
          </w:p>
        </w:tc>
        <w:tc>
          <w:tcPr>
            <w:tcW w:w="450" w:type="dxa"/>
            <w:vAlign w:val="center"/>
          </w:tcPr>
          <w:p w14:paraId="72E341A7" w14:textId="54AD7A5F" w:rsidR="00B377EE" w:rsidRPr="00F412AC" w:rsidRDefault="00B377EE" w:rsidP="00B377EE">
            <w:pPr>
              <w:widowControl w:val="0"/>
              <w:spacing w:after="120"/>
              <w:jc w:val="center"/>
              <w:rPr>
                <w:rFonts w:ascii="GHEA Grapalat" w:hAnsi="GHEA Grapalat" w:cs="Arial"/>
                <w:sz w:val="16"/>
              </w:rPr>
            </w:pPr>
          </w:p>
        </w:tc>
        <w:tc>
          <w:tcPr>
            <w:tcW w:w="566" w:type="dxa"/>
            <w:vAlign w:val="center"/>
          </w:tcPr>
          <w:p w14:paraId="135A9C88" w14:textId="5D95BE2C" w:rsidR="00B377EE" w:rsidRPr="00F412AC" w:rsidRDefault="00B377EE" w:rsidP="00B377EE">
            <w:pPr>
              <w:widowControl w:val="0"/>
              <w:spacing w:after="120"/>
              <w:jc w:val="center"/>
              <w:rPr>
                <w:rFonts w:ascii="GHEA Grapalat" w:hAnsi="GHEA Grapalat" w:cs="Arial"/>
                <w:sz w:val="16"/>
              </w:rPr>
            </w:pPr>
          </w:p>
        </w:tc>
        <w:tc>
          <w:tcPr>
            <w:tcW w:w="433" w:type="dxa"/>
            <w:vAlign w:val="center"/>
          </w:tcPr>
          <w:p w14:paraId="1633C06F" w14:textId="6DCC9C51" w:rsidR="00B377EE" w:rsidRPr="00F412AC" w:rsidRDefault="00B377EE" w:rsidP="00B377EE">
            <w:pPr>
              <w:widowControl w:val="0"/>
              <w:spacing w:after="120"/>
              <w:jc w:val="center"/>
              <w:rPr>
                <w:rFonts w:ascii="GHEA Grapalat" w:hAnsi="GHEA Grapalat" w:cs="Arial"/>
                <w:sz w:val="16"/>
              </w:rPr>
            </w:pPr>
          </w:p>
        </w:tc>
        <w:tc>
          <w:tcPr>
            <w:tcW w:w="450" w:type="dxa"/>
            <w:vAlign w:val="center"/>
          </w:tcPr>
          <w:p w14:paraId="5A6A308C" w14:textId="03339AF7" w:rsidR="00B377EE" w:rsidRPr="00F412AC" w:rsidRDefault="00B377EE" w:rsidP="00B377EE">
            <w:pPr>
              <w:widowControl w:val="0"/>
              <w:spacing w:after="120"/>
              <w:jc w:val="center"/>
              <w:rPr>
                <w:rFonts w:ascii="GHEA Grapalat" w:hAnsi="GHEA Grapalat" w:cs="Arial"/>
                <w:sz w:val="16"/>
              </w:rPr>
            </w:pPr>
          </w:p>
        </w:tc>
        <w:tc>
          <w:tcPr>
            <w:tcW w:w="425" w:type="dxa"/>
            <w:vAlign w:val="center"/>
          </w:tcPr>
          <w:p w14:paraId="36D55CFA" w14:textId="7D6768FD" w:rsidR="00B377EE" w:rsidRPr="00F412AC" w:rsidRDefault="00B377EE" w:rsidP="00B377EE">
            <w:pPr>
              <w:widowControl w:val="0"/>
              <w:spacing w:after="120"/>
              <w:jc w:val="center"/>
              <w:rPr>
                <w:rFonts w:ascii="GHEA Grapalat" w:hAnsi="GHEA Grapalat" w:cs="Arial"/>
                <w:sz w:val="16"/>
              </w:rPr>
            </w:pPr>
          </w:p>
        </w:tc>
        <w:tc>
          <w:tcPr>
            <w:tcW w:w="676" w:type="dxa"/>
            <w:vAlign w:val="center"/>
          </w:tcPr>
          <w:p w14:paraId="325CAECC" w14:textId="6FA09720" w:rsidR="00B377EE" w:rsidRPr="00F412AC" w:rsidRDefault="00B377EE" w:rsidP="00B377EE">
            <w:pPr>
              <w:widowControl w:val="0"/>
              <w:spacing w:after="120"/>
              <w:jc w:val="center"/>
              <w:rPr>
                <w:rFonts w:ascii="GHEA Grapalat" w:hAnsi="GHEA Grapalat" w:cs="Arial"/>
                <w:sz w:val="16"/>
              </w:rPr>
            </w:pPr>
            <w:r>
              <w:rPr>
                <w:rFonts w:ascii="GHEA Grapalat" w:hAnsi="GHEA Grapalat"/>
                <w:sz w:val="16"/>
                <w:lang w:val="hy-AM"/>
              </w:rPr>
              <w:t>100</w:t>
            </w:r>
            <w:r w:rsidRPr="00F412AC">
              <w:rPr>
                <w:rFonts w:ascii="GHEA Grapalat" w:hAnsi="GHEA Grapalat"/>
                <w:sz w:val="16"/>
              </w:rPr>
              <w:t xml:space="preserve"> %</w:t>
            </w:r>
          </w:p>
        </w:tc>
        <w:tc>
          <w:tcPr>
            <w:tcW w:w="643" w:type="dxa"/>
            <w:vAlign w:val="center"/>
          </w:tcPr>
          <w:p w14:paraId="28AAA8FE" w14:textId="23B4001C" w:rsidR="00B377EE" w:rsidRPr="00F412AC" w:rsidRDefault="00B377EE" w:rsidP="00B377EE">
            <w:pPr>
              <w:widowControl w:val="0"/>
              <w:spacing w:after="120"/>
              <w:jc w:val="center"/>
              <w:rPr>
                <w:rFonts w:ascii="GHEA Grapalat" w:hAnsi="GHEA Grapalat" w:cs="Arial"/>
                <w:sz w:val="16"/>
              </w:rPr>
            </w:pPr>
            <w:r>
              <w:rPr>
                <w:rFonts w:ascii="GHEA Grapalat" w:hAnsi="GHEA Grapalat"/>
                <w:sz w:val="16"/>
                <w:lang w:val="hy-AM"/>
              </w:rPr>
              <w:t>100</w:t>
            </w:r>
            <w:r w:rsidRPr="00F412AC">
              <w:rPr>
                <w:rFonts w:ascii="GHEA Grapalat" w:hAnsi="GHEA Grapalat"/>
                <w:sz w:val="16"/>
              </w:rPr>
              <w:t xml:space="preserve"> %</w:t>
            </w:r>
          </w:p>
        </w:tc>
        <w:tc>
          <w:tcPr>
            <w:tcW w:w="802" w:type="dxa"/>
            <w:gridSpan w:val="2"/>
            <w:vAlign w:val="center"/>
          </w:tcPr>
          <w:p w14:paraId="3621ECCB" w14:textId="63E1E631" w:rsidR="00B377EE" w:rsidRPr="00F412AC" w:rsidRDefault="00B377EE" w:rsidP="00B377EE">
            <w:pPr>
              <w:widowControl w:val="0"/>
              <w:spacing w:after="120"/>
              <w:jc w:val="center"/>
              <w:rPr>
                <w:rFonts w:ascii="GHEA Grapalat" w:hAnsi="GHEA Grapalat" w:cs="Arial"/>
                <w:sz w:val="16"/>
              </w:rPr>
            </w:pPr>
            <w:r>
              <w:rPr>
                <w:rFonts w:ascii="GHEA Grapalat" w:hAnsi="GHEA Grapalat"/>
                <w:sz w:val="16"/>
                <w:lang w:val="hy-AM"/>
              </w:rPr>
              <w:t>100</w:t>
            </w:r>
            <w:r w:rsidRPr="00F412AC">
              <w:rPr>
                <w:rFonts w:ascii="GHEA Grapalat" w:hAnsi="GHEA Grapalat"/>
                <w:sz w:val="16"/>
              </w:rPr>
              <w:t xml:space="preserve"> %</w:t>
            </w:r>
          </w:p>
        </w:tc>
        <w:tc>
          <w:tcPr>
            <w:tcW w:w="854" w:type="dxa"/>
            <w:vAlign w:val="center"/>
          </w:tcPr>
          <w:p w14:paraId="4E85FD63" w14:textId="40CCA725" w:rsidR="00B377EE" w:rsidRPr="00F412AC" w:rsidRDefault="00B377EE" w:rsidP="00B377EE">
            <w:pPr>
              <w:widowControl w:val="0"/>
              <w:spacing w:after="120"/>
              <w:jc w:val="center"/>
              <w:rPr>
                <w:rFonts w:ascii="GHEA Grapalat" w:hAnsi="GHEA Grapalat"/>
                <w:b/>
                <w:sz w:val="16"/>
              </w:rPr>
            </w:pPr>
            <w:r>
              <w:rPr>
                <w:rFonts w:ascii="GHEA Grapalat" w:hAnsi="GHEA Grapalat"/>
                <w:sz w:val="16"/>
                <w:lang w:val="hy-AM"/>
              </w:rPr>
              <w:t>100</w:t>
            </w:r>
            <w:r w:rsidRPr="00F412AC">
              <w:rPr>
                <w:rFonts w:ascii="GHEA Grapalat" w:hAnsi="GHEA Grapalat"/>
                <w:sz w:val="16"/>
              </w:rPr>
              <w:t xml:space="preserve"> %</w:t>
            </w:r>
          </w:p>
        </w:tc>
      </w:tr>
      <w:tr w:rsidR="0011447A" w:rsidRPr="009F3DC7" w14:paraId="29B0AAEF" w14:textId="77777777" w:rsidTr="006460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2"/>
          <w:wAfter w:w="1322" w:type="dxa"/>
          <w:jc w:val="center"/>
        </w:trPr>
        <w:tc>
          <w:tcPr>
            <w:tcW w:w="4536" w:type="dxa"/>
            <w:gridSpan w:val="5"/>
          </w:tcPr>
          <w:p w14:paraId="44B88977" w14:textId="77777777" w:rsidR="0011447A" w:rsidRPr="009F3DC7" w:rsidRDefault="0011447A" w:rsidP="00CC689E">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767E7FAE" w14:textId="77777777" w:rsidR="0011447A" w:rsidRPr="00685FDC" w:rsidRDefault="0011447A" w:rsidP="00CC689E">
            <w:pPr>
              <w:widowControl w:val="0"/>
              <w:spacing w:after="160" w:line="360" w:lineRule="auto"/>
              <w:jc w:val="center"/>
              <w:rPr>
                <w:rFonts w:ascii="GHEA Grapalat" w:hAnsi="GHEA Grapalat"/>
                <w:lang w:val="en-US"/>
              </w:rPr>
            </w:pPr>
            <w:r>
              <w:rPr>
                <w:rFonts w:ascii="GHEA Grapalat" w:hAnsi="GHEA Grapalat"/>
                <w:lang w:val="en-US"/>
              </w:rPr>
              <w:t>______________________</w:t>
            </w:r>
          </w:p>
          <w:p w14:paraId="6DF5342A" w14:textId="77777777"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/подпись/</w:t>
            </w:r>
          </w:p>
          <w:p w14:paraId="72DF1622" w14:textId="77777777"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М. П.</w:t>
            </w:r>
          </w:p>
        </w:tc>
        <w:tc>
          <w:tcPr>
            <w:tcW w:w="760" w:type="dxa"/>
            <w:gridSpan w:val="3"/>
          </w:tcPr>
          <w:p w14:paraId="7360FF53" w14:textId="77777777" w:rsidR="0011447A" w:rsidRPr="009F3DC7" w:rsidRDefault="0011447A" w:rsidP="00CC689E">
            <w:pPr>
              <w:widowControl w:val="0"/>
              <w:spacing w:after="160" w:line="360" w:lineRule="auto"/>
              <w:jc w:val="center"/>
              <w:rPr>
                <w:rFonts w:ascii="GHEA Grapalat" w:hAnsi="GHEA Grapalat"/>
              </w:rPr>
            </w:pPr>
          </w:p>
        </w:tc>
        <w:tc>
          <w:tcPr>
            <w:tcW w:w="4343" w:type="dxa"/>
            <w:gridSpan w:val="9"/>
          </w:tcPr>
          <w:p w14:paraId="6B2FFF6C" w14:textId="77777777" w:rsidR="0011447A" w:rsidRPr="009F3DC7" w:rsidRDefault="0011447A" w:rsidP="00CC689E">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2B66BE35" w14:textId="77777777" w:rsidR="0011447A" w:rsidRPr="00685FDC" w:rsidRDefault="0011447A" w:rsidP="00CC689E">
            <w:pPr>
              <w:widowControl w:val="0"/>
              <w:spacing w:after="160" w:line="360" w:lineRule="auto"/>
              <w:jc w:val="center"/>
              <w:rPr>
                <w:rFonts w:ascii="GHEA Grapalat" w:hAnsi="GHEA Grapalat"/>
                <w:lang w:val="en-US"/>
              </w:rPr>
            </w:pPr>
            <w:r>
              <w:rPr>
                <w:rFonts w:ascii="GHEA Grapalat" w:hAnsi="GHEA Grapalat"/>
                <w:lang w:val="en-US"/>
              </w:rPr>
              <w:t>_____________________</w:t>
            </w:r>
          </w:p>
          <w:p w14:paraId="1F9BC75B" w14:textId="77777777"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/подпись/</w:t>
            </w:r>
          </w:p>
          <w:p w14:paraId="363BA834" w14:textId="77777777"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М. П.</w:t>
            </w:r>
          </w:p>
        </w:tc>
      </w:tr>
    </w:tbl>
    <w:p w14:paraId="799A56B5" w14:textId="77777777" w:rsidR="0011447A" w:rsidRPr="009F3DC7" w:rsidRDefault="0011447A" w:rsidP="0011447A">
      <w:pPr>
        <w:widowControl w:val="0"/>
        <w:spacing w:after="160" w:line="360" w:lineRule="auto"/>
        <w:ind w:firstLine="567"/>
        <w:rPr>
          <w:rFonts w:ascii="GHEA Grapalat" w:hAnsi="GHEA Grapalat"/>
        </w:rPr>
        <w:sectPr w:rsidR="0011447A" w:rsidRPr="009F3DC7" w:rsidSect="00CC689E">
          <w:footerReference w:type="default" r:id="rId8"/>
          <w:footnotePr>
            <w:pos w:val="beneathText"/>
          </w:footnotePr>
          <w:pgSz w:w="11907" w:h="16840" w:code="9"/>
          <w:pgMar w:top="993" w:right="567" w:bottom="1418" w:left="709" w:header="561" w:footer="561" w:gutter="0"/>
          <w:cols w:space="720"/>
          <w:docGrid w:linePitch="326"/>
        </w:sectPr>
      </w:pPr>
    </w:p>
    <w:p w14:paraId="30FD4D53" w14:textId="77777777" w:rsidR="00E62C64" w:rsidRDefault="00E62C64">
      <w:pPr>
        <w:rPr>
          <w:rFonts w:ascii="GHEA Grapalat" w:hAnsi="GHEA Grapalat"/>
          <w:i/>
        </w:rPr>
      </w:pPr>
    </w:p>
    <w:p w14:paraId="008C2E77" w14:textId="77777777"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w:t>
      </w:r>
    </w:p>
    <w:p w14:paraId="1CDF3F62" w14:textId="77777777"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B8F5643" w14:textId="77777777"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14:paraId="08CFF413" w14:textId="77777777" w:rsidTr="005B7138">
        <w:trPr>
          <w:tblCellSpacing w:w="7" w:type="dxa"/>
          <w:jc w:val="center"/>
        </w:trPr>
        <w:tc>
          <w:tcPr>
            <w:tcW w:w="0" w:type="auto"/>
            <w:gridSpan w:val="2"/>
            <w:vAlign w:val="center"/>
          </w:tcPr>
          <w:p w14:paraId="04ED2E82" w14:textId="77777777"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14:paraId="1A1DEB13" w14:textId="77777777" w:rsidR="003B2F27" w:rsidRPr="00AD29CE" w:rsidDel="004B29A5" w:rsidRDefault="003B2F27" w:rsidP="007D73E1">
            <w:pPr>
              <w:widowControl w:val="0"/>
              <w:contextualSpacing/>
              <w:rPr>
                <w:rFonts w:ascii="GHEA Grapalat" w:hAnsi="GHEA Grapalat" w:cs="Arial"/>
                <w:iCs/>
                <w:color w:val="000000"/>
              </w:rPr>
            </w:pPr>
          </w:p>
        </w:tc>
      </w:tr>
      <w:tr w:rsidR="003B2F27" w:rsidRPr="00AD29CE" w14:paraId="2C2A71F2" w14:textId="77777777" w:rsidTr="005B7138">
        <w:trPr>
          <w:tblCellSpacing w:w="7" w:type="dxa"/>
          <w:jc w:val="center"/>
        </w:trPr>
        <w:tc>
          <w:tcPr>
            <w:tcW w:w="0" w:type="auto"/>
            <w:vAlign w:val="center"/>
          </w:tcPr>
          <w:p w14:paraId="2CD32AE9" w14:textId="77777777"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3C21F45A" w14:textId="77777777"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7DA7F403" w14:textId="77777777"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2F4916B2" w14:textId="77777777"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21F86B08" w14:textId="77777777"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522EC681" w14:textId="77777777"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67823055" w14:textId="77777777"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14:paraId="0885152F" w14:textId="77777777"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748A598E" w14:textId="77777777"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7A9A803D" w14:textId="77777777"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1436947B" w14:textId="77777777"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0CEAF0F4" w14:textId="77777777"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73621851" w14:textId="77777777" w:rsidR="003B2F27" w:rsidRPr="00AD29CE" w:rsidRDefault="003B2F27" w:rsidP="007D73E1">
      <w:pPr>
        <w:widowControl w:val="0"/>
        <w:ind w:firstLine="375"/>
        <w:contextualSpacing/>
        <w:rPr>
          <w:rFonts w:ascii="GHEA Grapalat" w:hAnsi="GHEA Grapalat"/>
          <w:iCs/>
          <w:color w:val="000000"/>
        </w:rPr>
      </w:pPr>
    </w:p>
    <w:p w14:paraId="154BDF9A" w14:textId="77777777"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14:paraId="1ACDDA4F" w14:textId="77777777"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663CC77D" w14:textId="77777777" w:rsidR="003B2F27" w:rsidRPr="00AD29CE" w:rsidRDefault="003B2F27" w:rsidP="007D73E1">
      <w:pPr>
        <w:pStyle w:val="a3"/>
        <w:widowControl w:val="0"/>
        <w:spacing w:line="240" w:lineRule="auto"/>
        <w:ind w:firstLine="0"/>
        <w:contextualSpacing/>
        <w:jc w:val="center"/>
        <w:rPr>
          <w:rFonts w:ascii="GHEA Grapalat" w:hAnsi="GHEA Grapalat"/>
          <w:b/>
          <w:bCs/>
          <w:iCs/>
          <w:sz w:val="24"/>
          <w:szCs w:val="24"/>
        </w:rPr>
      </w:pPr>
    </w:p>
    <w:p w14:paraId="44BDE87E" w14:textId="77777777" w:rsidR="003B2F27" w:rsidRPr="00AD29CE" w:rsidRDefault="003B2F27" w:rsidP="007D73E1">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448CFAB2" w14:textId="77777777"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6F7A5F18" w14:textId="77777777" w:rsidR="003B2F27" w:rsidRPr="00AD29CE" w:rsidRDefault="003B2F27" w:rsidP="007D73E1">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449F1328" w14:textId="77777777"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25AEADB0" w14:textId="77777777"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394A0FB5" w14:textId="77777777"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1A17392D" w14:textId="77777777" w:rsidTr="005B7138">
        <w:trPr>
          <w:jc w:val="center"/>
        </w:trPr>
        <w:tc>
          <w:tcPr>
            <w:tcW w:w="357" w:type="dxa"/>
            <w:vMerge w:val="restart"/>
            <w:shd w:val="clear" w:color="auto" w:fill="auto"/>
            <w:vAlign w:val="center"/>
          </w:tcPr>
          <w:p w14:paraId="69495344"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3D0C409A"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1E49991B" w14:textId="77777777" w:rsidTr="005B7138">
        <w:trPr>
          <w:jc w:val="center"/>
        </w:trPr>
        <w:tc>
          <w:tcPr>
            <w:tcW w:w="357" w:type="dxa"/>
            <w:vMerge/>
            <w:shd w:val="clear" w:color="auto" w:fill="auto"/>
          </w:tcPr>
          <w:p w14:paraId="07F9360A"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14:paraId="7E9AC411"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1260C759"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25CC6EE2"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2EC6ADDE"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1708E85B"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4BC6A235"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5EB628B2" w14:textId="77777777" w:rsidTr="005B7138">
        <w:trPr>
          <w:trHeight w:val="1105"/>
          <w:jc w:val="center"/>
        </w:trPr>
        <w:tc>
          <w:tcPr>
            <w:tcW w:w="357" w:type="dxa"/>
            <w:vMerge/>
            <w:tcBorders>
              <w:bottom w:val="single" w:sz="4" w:space="0" w:color="auto"/>
            </w:tcBorders>
            <w:shd w:val="clear" w:color="auto" w:fill="auto"/>
          </w:tcPr>
          <w:p w14:paraId="08837016"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14:paraId="356FB636"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14:paraId="19AE14A1"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14:paraId="465A2441"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0B2D9B32"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6FA78EE0"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0A210CAF"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30F038DE"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14:paraId="0AC26555"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14:paraId="3C16AFAB" w14:textId="77777777" w:rsidTr="005B7138">
        <w:trPr>
          <w:jc w:val="center"/>
        </w:trPr>
        <w:tc>
          <w:tcPr>
            <w:tcW w:w="357" w:type="dxa"/>
            <w:shd w:val="clear" w:color="auto" w:fill="auto"/>
            <w:vAlign w:val="center"/>
          </w:tcPr>
          <w:p w14:paraId="0D44250F"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14:paraId="0A4E759D"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14:paraId="7F02AE3F"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14:paraId="24E39928"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14:paraId="4A774728"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14:paraId="5CF1A923"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14:paraId="3DF29B3A"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14:paraId="1F39CF0C"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14:paraId="07C8C413"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14:paraId="0571BD42" w14:textId="77777777" w:rsidTr="005B7138">
        <w:trPr>
          <w:jc w:val="center"/>
        </w:trPr>
        <w:tc>
          <w:tcPr>
            <w:tcW w:w="357" w:type="dxa"/>
            <w:shd w:val="clear" w:color="auto" w:fill="auto"/>
          </w:tcPr>
          <w:p w14:paraId="4D5E17C0"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14:paraId="2DC1F86B"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14:paraId="0563E848"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14:paraId="64D2C99A"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14:paraId="058D02AC"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14:paraId="0DAC3F47"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14:paraId="24044283"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14:paraId="52786C83"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14:paraId="70E7BE05"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bl>
    <w:p w14:paraId="77762EC4" w14:textId="77777777" w:rsidR="003B2F27" w:rsidRPr="00CA2754" w:rsidRDefault="003B2F27" w:rsidP="007D73E1">
      <w:pPr>
        <w:widowControl w:val="0"/>
        <w:ind w:firstLine="375"/>
        <w:contextualSpacing/>
        <w:jc w:val="both"/>
        <w:rPr>
          <w:rFonts w:ascii="GHEA Grapalat" w:hAnsi="GHEA Grapalat" w:cs="Arial"/>
          <w:iCs/>
          <w:color w:val="000000"/>
          <w:lang w:val="en-US"/>
        </w:rPr>
      </w:pPr>
    </w:p>
    <w:p w14:paraId="0BED1256" w14:textId="77777777" w:rsidR="003B2F27" w:rsidRPr="00AD29CE" w:rsidRDefault="003B2F27" w:rsidP="007D73E1">
      <w:pPr>
        <w:widowControl w:val="0"/>
        <w:ind w:firstLine="567"/>
        <w:contextualSpacing/>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2493E21A" w14:textId="77777777" w:rsidTr="005B7138">
        <w:trPr>
          <w:trHeight w:val="266"/>
          <w:tblCellSpacing w:w="7" w:type="dxa"/>
          <w:jc w:val="center"/>
        </w:trPr>
        <w:tc>
          <w:tcPr>
            <w:tcW w:w="0" w:type="auto"/>
            <w:vAlign w:val="center"/>
          </w:tcPr>
          <w:p w14:paraId="20E52DE8" w14:textId="77777777"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131EEDC2" w14:textId="77777777"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30A146B5" w14:textId="77777777" w:rsidTr="005B7138">
        <w:trPr>
          <w:trHeight w:val="473"/>
          <w:tblCellSpacing w:w="7" w:type="dxa"/>
          <w:jc w:val="center"/>
        </w:trPr>
        <w:tc>
          <w:tcPr>
            <w:tcW w:w="0" w:type="auto"/>
            <w:vAlign w:val="center"/>
          </w:tcPr>
          <w:p w14:paraId="5855C2E1" w14:textId="77777777"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14:paraId="6D221DDB" w14:textId="77777777"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50E05EE2" w14:textId="77777777"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14:paraId="4AA4D58C" w14:textId="77777777"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6B61737B" w14:textId="77777777" w:rsidTr="005B7138">
        <w:trPr>
          <w:trHeight w:val="503"/>
          <w:tblCellSpacing w:w="7" w:type="dxa"/>
          <w:jc w:val="center"/>
        </w:trPr>
        <w:tc>
          <w:tcPr>
            <w:tcW w:w="0" w:type="auto"/>
            <w:vAlign w:val="center"/>
          </w:tcPr>
          <w:p w14:paraId="36226858" w14:textId="77777777"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14:paraId="6109C298" w14:textId="77777777"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4E7B3E20" w14:textId="77777777"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14:paraId="690B2398" w14:textId="77777777"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7B57561A" w14:textId="77777777" w:rsidTr="005B7138">
        <w:trPr>
          <w:trHeight w:val="281"/>
          <w:tblCellSpacing w:w="7" w:type="dxa"/>
          <w:jc w:val="center"/>
        </w:trPr>
        <w:tc>
          <w:tcPr>
            <w:tcW w:w="0" w:type="auto"/>
            <w:vAlign w:val="center"/>
          </w:tcPr>
          <w:p w14:paraId="149819CA" w14:textId="77777777"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2A2227A3" w14:textId="77777777"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14:paraId="608F24FF" w14:textId="77777777" w:rsidR="003B2F27" w:rsidRPr="00AD29CE" w:rsidRDefault="003B2F27" w:rsidP="007D73E1">
      <w:pPr>
        <w:widowControl w:val="0"/>
        <w:autoSpaceDE w:val="0"/>
        <w:autoSpaceDN w:val="0"/>
        <w:adjustRightInd w:val="0"/>
        <w:contextualSpacing/>
        <w:jc w:val="right"/>
        <w:rPr>
          <w:rFonts w:ascii="GHEA Grapalat" w:hAnsi="GHEA Grapalat" w:cs="TimesArmenianPSMT"/>
        </w:rPr>
      </w:pPr>
    </w:p>
    <w:p w14:paraId="6E8B26B9" w14:textId="77777777"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lastRenderedPageBreak/>
        <w:t>Приложение № 3.1</w:t>
      </w:r>
    </w:p>
    <w:p w14:paraId="6B596A1C" w14:textId="77777777"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6048AB62" w14:textId="77777777" w:rsidR="003B2F27" w:rsidRPr="00AD29CE" w:rsidRDefault="003B2F27" w:rsidP="007D73E1">
      <w:pPr>
        <w:widowControl w:val="0"/>
        <w:contextualSpacing/>
        <w:rPr>
          <w:rFonts w:ascii="GHEA Grapalat" w:hAnsi="GHEA Grapalat"/>
        </w:rPr>
      </w:pPr>
    </w:p>
    <w:p w14:paraId="5EE3A824" w14:textId="77777777"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5EB6493D" w14:textId="77777777"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12249309" w14:textId="77777777"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14:paraId="20298D00" w14:textId="77777777"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512EC79" w14:textId="77777777"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14:paraId="7206D5FD" w14:textId="77777777"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0B4C4AD1" w14:textId="77777777"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08DEE9CE" w14:textId="77777777"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6ABC27F3" w14:textId="77777777"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14:paraId="4F55843F" w14:textId="77777777"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29E49699"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EBF3F1A" w14:textId="77777777"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14:paraId="0CE4EDB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172305E" w14:textId="77777777"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54B6563F" w14:textId="77777777"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72178F64" w14:textId="77777777"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14:paraId="1CD3B415"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45810942" w14:textId="77777777"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024CF927" w14:textId="77777777"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DFF0E47" w14:textId="77777777" w:rsidR="003B2F27" w:rsidRPr="00AD29CE" w:rsidRDefault="003B2F27" w:rsidP="007D73E1">
            <w:pPr>
              <w:widowControl w:val="0"/>
              <w:contextualSpacing/>
              <w:rPr>
                <w:rFonts w:ascii="GHEA Grapalat" w:hAnsi="GHEA Grapalat" w:cs="Sylfaen"/>
              </w:rPr>
            </w:pPr>
          </w:p>
        </w:tc>
      </w:tr>
      <w:tr w:rsidR="003B2F27" w:rsidRPr="00AD29CE" w14:paraId="6946847A"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0B03E88" w14:textId="77777777"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045BA407" w14:textId="77777777"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4AB051FF" w14:textId="77777777" w:rsidR="003B2F27" w:rsidRPr="00AD29CE" w:rsidRDefault="003B2F27" w:rsidP="007D73E1">
            <w:pPr>
              <w:widowControl w:val="0"/>
              <w:contextualSpacing/>
              <w:rPr>
                <w:rFonts w:ascii="GHEA Grapalat" w:hAnsi="GHEA Grapalat" w:cs="Sylfaen"/>
              </w:rPr>
            </w:pPr>
          </w:p>
        </w:tc>
      </w:tr>
    </w:tbl>
    <w:p w14:paraId="515518EE" w14:textId="77777777"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48AA4FC8" w14:textId="77777777"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14:paraId="48C38605" w14:textId="77777777"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firstRow="1" w:lastRow="0" w:firstColumn="1" w:lastColumn="0" w:noHBand="0" w:noVBand="0"/>
      </w:tblPr>
      <w:tblGrid>
        <w:gridCol w:w="4785"/>
        <w:gridCol w:w="5223"/>
      </w:tblGrid>
      <w:tr w:rsidR="003B2F27" w:rsidRPr="00AD29CE" w14:paraId="150D4081" w14:textId="77777777" w:rsidTr="005B7138">
        <w:tc>
          <w:tcPr>
            <w:tcW w:w="4785" w:type="dxa"/>
          </w:tcPr>
          <w:p w14:paraId="0FF949E8" w14:textId="77777777"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14:paraId="699505D2" w14:textId="77777777"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387047F7" w14:textId="77777777"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14:paraId="4685A3ED" w14:textId="77777777"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6B5C07F8" w14:textId="77777777" w:rsidTr="005B7138">
        <w:trPr>
          <w:tblCellSpacing w:w="7" w:type="dxa"/>
          <w:jc w:val="center"/>
        </w:trPr>
        <w:tc>
          <w:tcPr>
            <w:tcW w:w="0" w:type="auto"/>
            <w:vAlign w:val="center"/>
          </w:tcPr>
          <w:p w14:paraId="0FEE82BB" w14:textId="77777777"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14:paraId="4C1A0C49" w14:textId="77777777"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1E5629E2" w14:textId="77777777"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14:paraId="6A918303" w14:textId="77777777"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2204C69E" w14:textId="77777777" w:rsidTr="005B7138">
        <w:trPr>
          <w:tblCellSpacing w:w="7" w:type="dxa"/>
          <w:jc w:val="center"/>
        </w:trPr>
        <w:tc>
          <w:tcPr>
            <w:tcW w:w="0" w:type="auto"/>
            <w:vAlign w:val="center"/>
          </w:tcPr>
          <w:p w14:paraId="44AA94ED" w14:textId="77777777"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14:paraId="5F202E39" w14:textId="77777777"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709A30A6" w14:textId="77777777"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14:paraId="66493861" w14:textId="77777777"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4FD0C237" w14:textId="77777777" w:rsidTr="005B7138">
        <w:trPr>
          <w:tblCellSpacing w:w="7" w:type="dxa"/>
          <w:jc w:val="center"/>
        </w:trPr>
        <w:tc>
          <w:tcPr>
            <w:tcW w:w="0" w:type="auto"/>
            <w:vAlign w:val="center"/>
          </w:tcPr>
          <w:p w14:paraId="2C446C06" w14:textId="77777777"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14:paraId="57F0E6BD" w14:textId="77777777" w:rsidR="003B2F27" w:rsidRPr="00AD29CE" w:rsidRDefault="003B2F27" w:rsidP="007D73E1">
            <w:pPr>
              <w:widowControl w:val="0"/>
              <w:contextualSpacing/>
              <w:rPr>
                <w:rFonts w:ascii="GHEA Grapalat" w:hAnsi="GHEA Grapalat" w:cs="GHEA Grapalat"/>
                <w:color w:val="000000"/>
              </w:rPr>
            </w:pPr>
          </w:p>
        </w:tc>
      </w:tr>
    </w:tbl>
    <w:p w14:paraId="16B7A4DB" w14:textId="77777777" w:rsidR="003B2F27" w:rsidRPr="00AD29CE" w:rsidRDefault="003B2F27" w:rsidP="007D73E1">
      <w:pPr>
        <w:widowControl w:val="0"/>
        <w:ind w:left="-142" w:firstLine="142"/>
        <w:contextualSpacing/>
        <w:jc w:val="center"/>
        <w:rPr>
          <w:rFonts w:ascii="GHEA Grapalat" w:hAnsi="GHEA Grapalat" w:cs="Sylfaen"/>
          <w:b/>
        </w:rPr>
      </w:pPr>
    </w:p>
    <w:p w14:paraId="1E3C161D" w14:textId="77777777"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14:paraId="022924FD" w14:textId="77777777" w:rsidR="00081284" w:rsidRDefault="00081284">
      <w:pPr>
        <w:rPr>
          <w:rFonts w:ascii="GHEA Grapalat" w:hAnsi="GHEA Grapalat"/>
          <w:i/>
          <w:lang w:val="en-US"/>
        </w:rPr>
      </w:pPr>
      <w:r>
        <w:rPr>
          <w:rFonts w:ascii="GHEA Grapalat" w:hAnsi="GHEA Grapalat"/>
          <w:i/>
          <w:lang w:val="en-US"/>
        </w:rPr>
        <w:br w:type="page"/>
      </w:r>
    </w:p>
    <w:p w14:paraId="7F7CB833" w14:textId="77777777" w:rsidR="00081284" w:rsidRDefault="00081284" w:rsidP="00081284">
      <w:pPr>
        <w:widowControl w:val="0"/>
        <w:spacing w:after="160"/>
        <w:ind w:left="-142" w:firstLine="142"/>
        <w:jc w:val="center"/>
        <w:rPr>
          <w:rFonts w:ascii="GHEA Grapalat" w:hAnsi="GHEA Grapalat"/>
          <w:i/>
          <w:lang w:val="en-US"/>
        </w:rPr>
      </w:pPr>
    </w:p>
    <w:p w14:paraId="6EB388DE" w14:textId="77777777" w:rsidR="00081284" w:rsidRPr="00A33C34" w:rsidRDefault="00081284" w:rsidP="00081284">
      <w:pPr>
        <w:widowControl w:val="0"/>
        <w:jc w:val="right"/>
        <w:rPr>
          <w:rFonts w:ascii="GHEA Grapalat" w:hAnsi="GHEA Grapalat" w:cs="Sylfaen"/>
          <w:i/>
        </w:rPr>
      </w:pPr>
      <w:r w:rsidRPr="00A33C34">
        <w:rPr>
          <w:rFonts w:ascii="GHEA Grapalat" w:hAnsi="GHEA Grapalat"/>
          <w:i/>
        </w:rPr>
        <w:t>Приложение № 4</w:t>
      </w:r>
    </w:p>
    <w:p w14:paraId="7896A5A8" w14:textId="77777777" w:rsidR="00081284" w:rsidRPr="00A33C34" w:rsidRDefault="00081284" w:rsidP="00081284">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465E055B" w14:textId="77777777" w:rsidR="00081284" w:rsidRPr="00A33C34" w:rsidRDefault="00081284" w:rsidP="00081284">
      <w:pPr>
        <w:jc w:val="center"/>
        <w:rPr>
          <w:rFonts w:ascii="GHEA Grapalat" w:hAnsi="GHEA Grapalat" w:cs="GHEA Grapalat"/>
        </w:rPr>
      </w:pPr>
    </w:p>
    <w:p w14:paraId="2000607B" w14:textId="77777777" w:rsidR="00081284" w:rsidRPr="00A33C34" w:rsidRDefault="00081284" w:rsidP="00081284">
      <w:pPr>
        <w:jc w:val="center"/>
        <w:rPr>
          <w:rFonts w:ascii="GHEA Grapalat" w:hAnsi="GHEA Grapalat" w:cs="GHEA Grapalat"/>
        </w:rPr>
      </w:pPr>
      <w:r w:rsidRPr="00A33C34">
        <w:rPr>
          <w:rFonts w:ascii="GHEA Grapalat" w:hAnsi="GHEA Grapalat" w:cs="GHEA Grapalat"/>
        </w:rPr>
        <w:t>УВЕДОМЛЕНИЕ</w:t>
      </w:r>
    </w:p>
    <w:p w14:paraId="49822227" w14:textId="77777777" w:rsidR="00081284" w:rsidRPr="00A33C34" w:rsidRDefault="00081284" w:rsidP="00081284">
      <w:pPr>
        <w:jc w:val="center"/>
        <w:rPr>
          <w:rFonts w:ascii="GHEA Grapalat" w:hAnsi="GHEA Grapalat" w:cs="GHEA Grapalat"/>
          <w:lang w:val="hy-AM"/>
        </w:rPr>
      </w:pPr>
    </w:p>
    <w:p w14:paraId="20651959" w14:textId="77777777" w:rsidR="00081284" w:rsidRPr="00A33C34" w:rsidRDefault="00081284" w:rsidP="00081284">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618A2360" w14:textId="77777777" w:rsidR="00081284" w:rsidRPr="00A33C34" w:rsidRDefault="00081284" w:rsidP="00081284">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финансового агента</w:t>
      </w:r>
    </w:p>
    <w:p w14:paraId="0B7C14FC" w14:textId="77777777" w:rsidR="00081284" w:rsidRPr="00A33C34" w:rsidRDefault="00081284" w:rsidP="00081284">
      <w:pPr>
        <w:rPr>
          <w:rFonts w:ascii="GHEA Grapalat" w:hAnsi="GHEA Grapalat"/>
          <w:vertAlign w:val="superscript"/>
          <w:lang w:val="es-ES"/>
        </w:rPr>
      </w:pPr>
    </w:p>
    <w:p w14:paraId="323DCBBC" w14:textId="77777777" w:rsidR="00081284" w:rsidRPr="00A33C34" w:rsidRDefault="00081284" w:rsidP="00081284">
      <w:pPr>
        <w:pStyle w:val="aff"/>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07BDAA04" w14:textId="77777777" w:rsidR="00081284" w:rsidRPr="00A33C34" w:rsidRDefault="00081284" w:rsidP="00081284">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12301035" w14:textId="77777777" w:rsidR="00081284" w:rsidRPr="00A33C34" w:rsidRDefault="00081284" w:rsidP="00081284">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14:paraId="58EA6FEF" w14:textId="77777777" w:rsidR="00081284" w:rsidRPr="00A33C34" w:rsidRDefault="00081284" w:rsidP="00081284">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34D503E2" w14:textId="77777777" w:rsidR="00081284" w:rsidRPr="00A33C34" w:rsidRDefault="00081284" w:rsidP="00081284">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6B02C9B1" w14:textId="77777777" w:rsidR="00081284" w:rsidRPr="00A33C34" w:rsidRDefault="00081284" w:rsidP="00081284">
      <w:pPr>
        <w:rPr>
          <w:rFonts w:ascii="GHEA Grapalat" w:hAnsi="GHEA Grapalat" w:cs="Sylfaen"/>
          <w:sz w:val="20"/>
          <w:szCs w:val="20"/>
          <w:lang w:val="es-ES"/>
        </w:rPr>
      </w:pPr>
    </w:p>
    <w:p w14:paraId="65008E46" w14:textId="77777777" w:rsidR="00081284" w:rsidRPr="00A33C34" w:rsidRDefault="00081284" w:rsidP="00081284">
      <w:pPr>
        <w:pStyle w:val="aff"/>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w:t>
      </w:r>
    </w:p>
    <w:p w14:paraId="615F00C0" w14:textId="77777777" w:rsidR="00081284" w:rsidRPr="00A33C34" w:rsidRDefault="00081284" w:rsidP="00081284">
      <w:pPr>
        <w:jc w:val="center"/>
        <w:rPr>
          <w:rFonts w:ascii="GHEA Grapalat" w:hAnsi="GHEA Grapalat" w:cs="GHEA Grapalat"/>
          <w:lang w:val="es-ES"/>
        </w:rPr>
      </w:pPr>
    </w:p>
    <w:p w14:paraId="14ACA01E" w14:textId="77777777" w:rsidR="00081284" w:rsidRPr="00A33C34" w:rsidRDefault="00081284" w:rsidP="00081284">
      <w:pPr>
        <w:ind w:firstLine="709"/>
        <w:rPr>
          <w:lang w:val="es-ES"/>
        </w:rPr>
      </w:pPr>
    </w:p>
    <w:p w14:paraId="3D87549F" w14:textId="77777777" w:rsidR="00081284" w:rsidRPr="00A33C34" w:rsidRDefault="00081284" w:rsidP="00081284">
      <w:pPr>
        <w:ind w:firstLine="709"/>
        <w:rPr>
          <w:lang w:val="es-ES"/>
        </w:rPr>
      </w:pPr>
    </w:p>
    <w:p w14:paraId="0BC63AAC" w14:textId="77777777" w:rsidR="00081284" w:rsidRPr="00A33C34" w:rsidRDefault="00081284" w:rsidP="00081284">
      <w:pPr>
        <w:ind w:firstLine="709"/>
        <w:rPr>
          <w:lang w:val="es-ES"/>
        </w:rPr>
      </w:pPr>
    </w:p>
    <w:p w14:paraId="4EC582F8" w14:textId="77777777" w:rsidR="00081284" w:rsidRPr="00A33C34" w:rsidRDefault="00081284" w:rsidP="00081284">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0A3E3D90" w14:textId="77777777" w:rsidR="00081284" w:rsidRPr="00A33C34" w:rsidRDefault="00081284" w:rsidP="00081284">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10CC6C25" w14:textId="77777777" w:rsidR="00081284" w:rsidRPr="00A33C34" w:rsidRDefault="00081284" w:rsidP="00081284">
      <w:pPr>
        <w:jc w:val="right"/>
        <w:rPr>
          <w:rFonts w:ascii="GHEA Grapalat" w:hAnsi="GHEA Grapalat"/>
          <w:sz w:val="20"/>
          <w:lang w:val="hy-AM"/>
        </w:rPr>
      </w:pPr>
      <w:r w:rsidRPr="00A33C34">
        <w:rPr>
          <w:rFonts w:ascii="GHEA Grapalat" w:hAnsi="GHEA Grapalat"/>
          <w:sz w:val="20"/>
          <w:lang w:val="hy-AM"/>
        </w:rPr>
        <w:t xml:space="preserve">    </w:t>
      </w:r>
    </w:p>
    <w:p w14:paraId="0D5D8F14" w14:textId="77777777" w:rsidR="00081284" w:rsidRPr="00A33C34" w:rsidRDefault="00081284" w:rsidP="00081284">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59469841" w14:textId="77777777" w:rsidR="00081284" w:rsidRPr="00A33C34" w:rsidRDefault="00081284" w:rsidP="00081284">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044BD2FA" w14:textId="77777777" w:rsidR="00081284" w:rsidRPr="00A33C34" w:rsidRDefault="00081284" w:rsidP="00081284">
      <w:pPr>
        <w:jc w:val="center"/>
        <w:rPr>
          <w:rFonts w:ascii="GHEA Grapalat" w:hAnsi="GHEA Grapalat" w:cs="Sylfaen"/>
          <w:sz w:val="16"/>
          <w:szCs w:val="16"/>
          <w:lang w:val="es-ES"/>
        </w:rPr>
      </w:pPr>
    </w:p>
    <w:p w14:paraId="6BE980BB" w14:textId="77777777" w:rsidR="00081284" w:rsidRPr="00A33C34" w:rsidRDefault="00081284" w:rsidP="00081284">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14:paraId="77FC83CF" w14:textId="77777777"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8F145F">
      <w:footerReference w:type="default" r:id="rId9"/>
      <w:footnotePr>
        <w:pos w:val="beneathText"/>
      </w:footnotePr>
      <w:pgSz w:w="11906" w:h="16838" w:code="9"/>
      <w:pgMar w:top="426" w:right="849" w:bottom="567" w:left="993"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A0D83" w14:textId="77777777" w:rsidR="00224D09" w:rsidRDefault="00224D09">
      <w:r>
        <w:separator/>
      </w:r>
    </w:p>
  </w:endnote>
  <w:endnote w:type="continuationSeparator" w:id="0">
    <w:p w14:paraId="7D0C4D90" w14:textId="77777777" w:rsidR="00224D09" w:rsidRDefault="00224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03841"/>
      <w:docPartObj>
        <w:docPartGallery w:val="Page Numbers (Bottom of Page)"/>
        <w:docPartUnique/>
      </w:docPartObj>
    </w:sdtPr>
    <w:sdtEndPr>
      <w:rPr>
        <w:rFonts w:ascii="GHEA Grapalat" w:hAnsi="GHEA Grapalat"/>
        <w:sz w:val="24"/>
        <w:szCs w:val="24"/>
      </w:rPr>
    </w:sdtEndPr>
    <w:sdtContent>
      <w:p w14:paraId="50438606" w14:textId="77777777" w:rsidR="00224D09" w:rsidRPr="003E450C" w:rsidRDefault="00224D09">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D55C2B">
          <w:rPr>
            <w:rFonts w:ascii="GHEA Grapalat" w:hAnsi="GHEA Grapalat"/>
            <w:noProof/>
            <w:sz w:val="24"/>
            <w:szCs w:val="24"/>
          </w:rPr>
          <w:t>11</w:t>
        </w:r>
        <w:r w:rsidRPr="003E450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03CF0" w14:textId="77777777" w:rsidR="00224D09" w:rsidRPr="00305BEC" w:rsidRDefault="00224D09">
    <w:pPr>
      <w:pStyle w:val="a5"/>
      <w:jc w:val="center"/>
      <w:rPr>
        <w:rFonts w:ascii="GHEA Grapalat" w:hAnsi="GHEA Grapalat"/>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9A266" w14:textId="77777777" w:rsidR="00224D09" w:rsidRDefault="00224D09">
      <w:r>
        <w:separator/>
      </w:r>
    </w:p>
  </w:footnote>
  <w:footnote w:type="continuationSeparator" w:id="0">
    <w:p w14:paraId="43855BDE" w14:textId="77777777" w:rsidR="00224D09" w:rsidRDefault="00224D09">
      <w:r>
        <w:continuationSeparator/>
      </w:r>
    </w:p>
  </w:footnote>
  <w:footnote w:id="1">
    <w:p w14:paraId="378FEC2E" w14:textId="77777777" w:rsidR="00224D09" w:rsidRPr="00A31673" w:rsidRDefault="00224D09">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14:paraId="276477DB" w14:textId="77777777" w:rsidR="00224D09" w:rsidRDefault="00224D09" w:rsidP="006B3E56">
      <w:pPr>
        <w:jc w:val="both"/>
      </w:pPr>
    </w:p>
    <w:p w14:paraId="5456C98D" w14:textId="77777777" w:rsidR="00224D09" w:rsidRPr="00503980" w:rsidRDefault="00224D09"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207EFA85" w14:textId="77777777" w:rsidR="00224D09" w:rsidRPr="00503980" w:rsidRDefault="00224D09" w:rsidP="007906A2">
      <w:pPr>
        <w:jc w:val="both"/>
        <w:rPr>
          <w:rFonts w:ascii="GHEA Grapalat" w:hAnsi="GHEA Grapalat"/>
          <w:i/>
          <w:sz w:val="20"/>
          <w:szCs w:val="20"/>
        </w:rPr>
      </w:pPr>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14:paraId="425D810E" w14:textId="77777777" w:rsidR="00224D09" w:rsidRPr="00503980" w:rsidRDefault="00224D09"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182CCD88" w14:textId="77777777" w:rsidR="00224D09" w:rsidRDefault="00224D09" w:rsidP="006B3E56">
      <w:pPr>
        <w:pStyle w:val="af2"/>
        <w:rPr>
          <w:rFonts w:asciiTheme="minorHAnsi" w:hAnsiTheme="minorHAnsi"/>
          <w:lang w:val="af-ZA"/>
        </w:rPr>
      </w:pPr>
    </w:p>
  </w:footnote>
  <w:footnote w:id="3">
    <w:p w14:paraId="09D58CE9" w14:textId="77777777" w:rsidR="00224D09" w:rsidRPr="00D3436F" w:rsidRDefault="00224D09"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608B8A74" w14:textId="77777777" w:rsidR="00224D09" w:rsidRPr="009C4E45" w:rsidRDefault="00224D09">
      <w:pPr>
        <w:pStyle w:val="af2"/>
        <w:rPr>
          <w:rFonts w:ascii="GHEA Grapalat" w:hAnsi="GHEA Grapalat"/>
          <w:color w:val="FF0000"/>
          <w:sz w:val="28"/>
          <w:szCs w:val="28"/>
        </w:rPr>
      </w:pPr>
    </w:p>
  </w:footnote>
  <w:footnote w:id="4">
    <w:p w14:paraId="644B6CBD" w14:textId="77777777" w:rsidR="00224D09" w:rsidRPr="008842CE" w:rsidRDefault="00224D09" w:rsidP="003D2FE2">
      <w:pPr>
        <w:pStyle w:val="af2"/>
        <w:jc w:val="both"/>
      </w:pPr>
    </w:p>
  </w:footnote>
  <w:footnote w:id="5">
    <w:p w14:paraId="3C977E61" w14:textId="77777777" w:rsidR="00224D09" w:rsidRPr="008842CE" w:rsidRDefault="00224D09" w:rsidP="000A214C">
      <w:pPr>
        <w:pStyle w:val="af2"/>
        <w:jc w:val="both"/>
      </w:pPr>
    </w:p>
  </w:footnote>
  <w:footnote w:id="6">
    <w:p w14:paraId="1AD82269" w14:textId="77777777" w:rsidR="00224D09" w:rsidRPr="006F5F33" w:rsidRDefault="00224D09"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14:paraId="70ACE172" w14:textId="77777777" w:rsidR="00224D09" w:rsidRPr="006F5F33" w:rsidRDefault="00224D09"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14:paraId="3351C14F" w14:textId="77777777" w:rsidR="00224D09" w:rsidRPr="006F5F33" w:rsidRDefault="00224D09"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14:paraId="6271C6F1" w14:textId="77777777" w:rsidR="00224D09" w:rsidRPr="00E40AC8" w:rsidRDefault="00224D09" w:rsidP="003B2F27">
      <w:pPr>
        <w:pStyle w:val="af2"/>
        <w:jc w:val="both"/>
      </w:pPr>
      <w:r>
        <w:rPr>
          <w:rStyle w:val="af6"/>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0">
    <w:p w14:paraId="5BEE1670" w14:textId="77777777" w:rsidR="001C2A98" w:rsidRPr="00E40AC8" w:rsidRDefault="001C2A98" w:rsidP="001C2A98">
      <w:pPr>
        <w:pStyle w:val="af2"/>
        <w:jc w:val="both"/>
      </w:pPr>
      <w:r>
        <w:rPr>
          <w:rStyle w:val="af6"/>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w:t>
      </w:r>
      <w:proofErr w:type="spellStart"/>
      <w:r w:rsidRPr="00AD29CE">
        <w:rPr>
          <w:rFonts w:ascii="GHEA Grapalat" w:hAnsi="GHEA Grapalat"/>
          <w:i/>
        </w:rPr>
        <w:t>предусмотрения</w:t>
      </w:r>
      <w:proofErr w:type="spellEnd"/>
      <w:r w:rsidRPr="00AD29CE">
        <w:rPr>
          <w:rFonts w:ascii="GHEA Grapalat" w:hAnsi="GHEA Grapalat"/>
          <w:i/>
        </w:rPr>
        <w:t xml:space="preserve"> финансовых средств.</w:t>
      </w:r>
    </w:p>
  </w:footnote>
  <w:footnote w:id="11">
    <w:p w14:paraId="41EA042F" w14:textId="77777777" w:rsidR="00224D09" w:rsidRPr="00124BE9" w:rsidRDefault="00224D09" w:rsidP="0011447A">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2">
    <w:p w14:paraId="69BA5FC5" w14:textId="77777777" w:rsidR="001C2A98" w:rsidRPr="00CA2754" w:rsidRDefault="001C2A98" w:rsidP="001C2A98">
      <w:pPr>
        <w:pStyle w:val="af2"/>
        <w:jc w:val="both"/>
      </w:pPr>
      <w:r w:rsidRPr="00CA2754">
        <w:rPr>
          <w:rStyle w:val="af6"/>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4"/>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3"/>
  </w:num>
  <w:num w:numId="17">
    <w:abstractNumId w:val="6"/>
  </w:num>
  <w:num w:numId="18">
    <w:abstractNumId w:val="1"/>
  </w:num>
  <w:num w:numId="19">
    <w:abstractNumId w:val="15"/>
  </w:num>
  <w:num w:numId="20">
    <w:abstractNumId w:val="15"/>
  </w:num>
  <w:num w:numId="21">
    <w:abstractNumId w:val="17"/>
  </w:num>
  <w:num w:numId="22">
    <w:abstractNumId w:val="21"/>
  </w:num>
  <w:num w:numId="23">
    <w:abstractNumId w:val="7"/>
  </w:num>
  <w:num w:numId="24">
    <w:abstractNumId w:val="17"/>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8"/>
  </w:num>
  <w:num w:numId="3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38913"/>
  </w:hdrShapeDefault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4D2"/>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3F8"/>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0818"/>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284"/>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4C4"/>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5D5"/>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447A"/>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56E"/>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0FF"/>
    <w:rsid w:val="001723D6"/>
    <w:rsid w:val="001724D7"/>
    <w:rsid w:val="001725C0"/>
    <w:rsid w:val="00172BC4"/>
    <w:rsid w:val="001732FB"/>
    <w:rsid w:val="00173431"/>
    <w:rsid w:val="00173445"/>
    <w:rsid w:val="001734A4"/>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AD3"/>
    <w:rsid w:val="001B1C67"/>
    <w:rsid w:val="001B1FC4"/>
    <w:rsid w:val="001B2164"/>
    <w:rsid w:val="001B32D9"/>
    <w:rsid w:val="001B37D2"/>
    <w:rsid w:val="001B3810"/>
    <w:rsid w:val="001B41EC"/>
    <w:rsid w:val="001B45A9"/>
    <w:rsid w:val="001B478E"/>
    <w:rsid w:val="001B6FCF"/>
    <w:rsid w:val="001C07C6"/>
    <w:rsid w:val="001C0849"/>
    <w:rsid w:val="001C1570"/>
    <w:rsid w:val="001C2A98"/>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121"/>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3BBB"/>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4D09"/>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06DA"/>
    <w:rsid w:val="0025145E"/>
    <w:rsid w:val="00251577"/>
    <w:rsid w:val="00251CF9"/>
    <w:rsid w:val="00252C9C"/>
    <w:rsid w:val="002542AE"/>
    <w:rsid w:val="00254A36"/>
    <w:rsid w:val="002554A3"/>
    <w:rsid w:val="002559B9"/>
    <w:rsid w:val="0025693E"/>
    <w:rsid w:val="00257773"/>
    <w:rsid w:val="00260163"/>
    <w:rsid w:val="00260800"/>
    <w:rsid w:val="00260983"/>
    <w:rsid w:val="00260C21"/>
    <w:rsid w:val="00260E64"/>
    <w:rsid w:val="0026158D"/>
    <w:rsid w:val="00261A75"/>
    <w:rsid w:val="002626F7"/>
    <w:rsid w:val="0026293A"/>
    <w:rsid w:val="00262A30"/>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3E4F"/>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1D41"/>
    <w:rsid w:val="00283198"/>
    <w:rsid w:val="00283E26"/>
    <w:rsid w:val="00283F0A"/>
    <w:rsid w:val="002843AD"/>
    <w:rsid w:val="002845BA"/>
    <w:rsid w:val="002845EA"/>
    <w:rsid w:val="002846B1"/>
    <w:rsid w:val="00284E78"/>
    <w:rsid w:val="00286CDB"/>
    <w:rsid w:val="0028726A"/>
    <w:rsid w:val="0029154A"/>
    <w:rsid w:val="00291919"/>
    <w:rsid w:val="00291EFF"/>
    <w:rsid w:val="002923FC"/>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979"/>
    <w:rsid w:val="002A1F5A"/>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2F50"/>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40A"/>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2F7E"/>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892"/>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569"/>
    <w:rsid w:val="003C670C"/>
    <w:rsid w:val="003C6A92"/>
    <w:rsid w:val="003C7160"/>
    <w:rsid w:val="003D0075"/>
    <w:rsid w:val="003D0E3C"/>
    <w:rsid w:val="003D14E9"/>
    <w:rsid w:val="003D1910"/>
    <w:rsid w:val="003D1A79"/>
    <w:rsid w:val="003D1CF4"/>
    <w:rsid w:val="003D290D"/>
    <w:rsid w:val="003D2FE2"/>
    <w:rsid w:val="003D3964"/>
    <w:rsid w:val="003D56A5"/>
    <w:rsid w:val="003D7720"/>
    <w:rsid w:val="003D7BE0"/>
    <w:rsid w:val="003D7F8E"/>
    <w:rsid w:val="003E01D5"/>
    <w:rsid w:val="003E029A"/>
    <w:rsid w:val="003E077D"/>
    <w:rsid w:val="003E0A5B"/>
    <w:rsid w:val="003E0F53"/>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F1E"/>
    <w:rsid w:val="0041739A"/>
    <w:rsid w:val="004175B6"/>
    <w:rsid w:val="00417E48"/>
    <w:rsid w:val="00417F33"/>
    <w:rsid w:val="00421AEB"/>
    <w:rsid w:val="00422802"/>
    <w:rsid w:val="00423B3F"/>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30B1"/>
    <w:rsid w:val="00454D73"/>
    <w:rsid w:val="0045525D"/>
    <w:rsid w:val="004553CA"/>
    <w:rsid w:val="0045669A"/>
    <w:rsid w:val="00456B02"/>
    <w:rsid w:val="00456C67"/>
    <w:rsid w:val="00457745"/>
    <w:rsid w:val="00457FBF"/>
    <w:rsid w:val="00460CA5"/>
    <w:rsid w:val="004616F4"/>
    <w:rsid w:val="0046186C"/>
    <w:rsid w:val="0046188C"/>
    <w:rsid w:val="00461D88"/>
    <w:rsid w:val="004623A3"/>
    <w:rsid w:val="00462E00"/>
    <w:rsid w:val="00463606"/>
    <w:rsid w:val="004636DA"/>
    <w:rsid w:val="00463B00"/>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3ED3"/>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A6E"/>
    <w:rsid w:val="004C7808"/>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8F8"/>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177"/>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27AFE"/>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ADF"/>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0AFC"/>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6BE"/>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2F1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460BE"/>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3C9"/>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16A"/>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72B"/>
    <w:rsid w:val="00773841"/>
    <w:rsid w:val="00773BD2"/>
    <w:rsid w:val="00774C67"/>
    <w:rsid w:val="0077504D"/>
    <w:rsid w:val="00775FAF"/>
    <w:rsid w:val="00776E6C"/>
    <w:rsid w:val="00777183"/>
    <w:rsid w:val="00777665"/>
    <w:rsid w:val="00777754"/>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6E4"/>
    <w:rsid w:val="00790715"/>
    <w:rsid w:val="00790A92"/>
    <w:rsid w:val="00791764"/>
    <w:rsid w:val="00791FE4"/>
    <w:rsid w:val="00792156"/>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C787C"/>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7F7087"/>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6E91"/>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492"/>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1FA"/>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45F"/>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3BA6"/>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9FA"/>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52"/>
    <w:rsid w:val="009C42C7"/>
    <w:rsid w:val="009C4E45"/>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774"/>
    <w:rsid w:val="009E49AB"/>
    <w:rsid w:val="009E4A0F"/>
    <w:rsid w:val="009E5048"/>
    <w:rsid w:val="009E54AE"/>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3B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4C71"/>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3D2"/>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0699"/>
    <w:rsid w:val="00AE11EC"/>
    <w:rsid w:val="00AE1606"/>
    <w:rsid w:val="00AE16D5"/>
    <w:rsid w:val="00AE1BA4"/>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5CC"/>
    <w:rsid w:val="00B34BDA"/>
    <w:rsid w:val="00B351F5"/>
    <w:rsid w:val="00B3612B"/>
    <w:rsid w:val="00B36765"/>
    <w:rsid w:val="00B36881"/>
    <w:rsid w:val="00B369D8"/>
    <w:rsid w:val="00B37250"/>
    <w:rsid w:val="00B377EE"/>
    <w:rsid w:val="00B37A00"/>
    <w:rsid w:val="00B40233"/>
    <w:rsid w:val="00B413A8"/>
    <w:rsid w:val="00B41D8A"/>
    <w:rsid w:val="00B425F0"/>
    <w:rsid w:val="00B4364F"/>
    <w:rsid w:val="00B4374E"/>
    <w:rsid w:val="00B44A67"/>
    <w:rsid w:val="00B46279"/>
    <w:rsid w:val="00B46D58"/>
    <w:rsid w:val="00B4794D"/>
    <w:rsid w:val="00B50F8D"/>
    <w:rsid w:val="00B5116D"/>
    <w:rsid w:val="00B514E8"/>
    <w:rsid w:val="00B51D9F"/>
    <w:rsid w:val="00B52043"/>
    <w:rsid w:val="00B5219E"/>
    <w:rsid w:val="00B52987"/>
    <w:rsid w:val="00B52C16"/>
    <w:rsid w:val="00B5317A"/>
    <w:rsid w:val="00B5319F"/>
    <w:rsid w:val="00B5351C"/>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8C4"/>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7DF"/>
    <w:rsid w:val="00BD68F2"/>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9DD"/>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5E19"/>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2E0"/>
    <w:rsid w:val="00C83D8F"/>
    <w:rsid w:val="00C83ECA"/>
    <w:rsid w:val="00C84419"/>
    <w:rsid w:val="00C858FA"/>
    <w:rsid w:val="00C85FFA"/>
    <w:rsid w:val="00C861E9"/>
    <w:rsid w:val="00C864DC"/>
    <w:rsid w:val="00C86AB3"/>
    <w:rsid w:val="00C87E93"/>
    <w:rsid w:val="00C90796"/>
    <w:rsid w:val="00C907E1"/>
    <w:rsid w:val="00C9153B"/>
    <w:rsid w:val="00C91F69"/>
    <w:rsid w:val="00C92625"/>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3E88"/>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89E"/>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958"/>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17"/>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5C2B"/>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28F9"/>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7A4"/>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6259"/>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3644"/>
    <w:rsid w:val="00E54297"/>
    <w:rsid w:val="00E54B2C"/>
    <w:rsid w:val="00E550D0"/>
    <w:rsid w:val="00E5510F"/>
    <w:rsid w:val="00E55EBF"/>
    <w:rsid w:val="00E57499"/>
    <w:rsid w:val="00E574A0"/>
    <w:rsid w:val="00E6008B"/>
    <w:rsid w:val="00E6044F"/>
    <w:rsid w:val="00E60526"/>
    <w:rsid w:val="00E60736"/>
    <w:rsid w:val="00E6131E"/>
    <w:rsid w:val="00E61E7C"/>
    <w:rsid w:val="00E61F49"/>
    <w:rsid w:val="00E6288F"/>
    <w:rsid w:val="00E62BC0"/>
    <w:rsid w:val="00E62C64"/>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4E84"/>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5FD8"/>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937"/>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DE0"/>
    <w:rsid w:val="00F70E55"/>
    <w:rsid w:val="00F71F29"/>
    <w:rsid w:val="00F7342A"/>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5F76"/>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5DC3"/>
    <w:rsid w:val="00FD631B"/>
    <w:rsid w:val="00FD7291"/>
    <w:rsid w:val="00FD7772"/>
    <w:rsid w:val="00FD7E3A"/>
    <w:rsid w:val="00FE0DE3"/>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67E599E3"/>
  <w15:docId w15:val="{08008DD6-5927-4A24-90A8-4FCC20ABA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1256C"/>
  </w:style>
  <w:style w:type="character" w:customStyle="1" w:styleId="ezkurwreuab5ozgtqnkl">
    <w:name w:val="ezkurwreuab5ozgtqnkl"/>
    <w:basedOn w:val="a0"/>
    <w:rsid w:val="00281D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A9353E-BBAA-4FC4-9BA5-C5872A199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2510</TotalTime>
  <Pages>67</Pages>
  <Words>19038</Words>
  <Characters>108517</Characters>
  <Application>Microsoft Office Word</Application>
  <DocSecurity>0</DocSecurity>
  <Lines>904</Lines>
  <Paragraphs>254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127301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Zina Tovmasyan</cp:lastModifiedBy>
  <cp:revision>1622</cp:revision>
  <cp:lastPrinted>2018-02-16T07:12:00Z</cp:lastPrinted>
  <dcterms:created xsi:type="dcterms:W3CDTF">2019-10-28T07:04:00Z</dcterms:created>
  <dcterms:modified xsi:type="dcterms:W3CDTF">2025-07-08T19:25:00Z</dcterms:modified>
</cp:coreProperties>
</file>